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463" w:rsidRDefault="00A4101E">
      <w:pPr>
        <w:widowControl w:val="0"/>
        <w:autoSpaceDE w:val="0"/>
        <w:autoSpaceDN w:val="0"/>
        <w:adjustRightInd w:val="0"/>
        <w:spacing w:after="0" w:line="240" w:lineRule="auto"/>
      </w:pPr>
      <w:bookmarkStart w:id="0" w:name="JR_PAGE_ANCHOR_0_1"/>
      <w:bookmarkStart w:id="1" w:name="_GoBack"/>
      <w:bookmarkEnd w:id="0"/>
      <w:bookmarkEnd w:id="1"/>
      <w:ins w:id="2" w:author="CKO " w:date="2020-10-08T11:40:00Z">
        <w:r>
          <w:rPr>
            <w:rFonts w:ascii="Arial" w:hAnsi="Arial" w:cs="Arial"/>
            <w:noProof/>
            <w:color w:val="222222"/>
          </w:rPr>
          <w:drawing>
            <wp:anchor distT="0" distB="0" distL="114300" distR="114300" simplePos="0" relativeHeight="252417024" behindDoc="0" locked="0" layoutInCell="1" allowOverlap="1" wp14:anchorId="68BAA62A" wp14:editId="5B85818E">
              <wp:simplePos x="0" y="0"/>
              <wp:positionH relativeFrom="margin">
                <wp:posOffset>4314825</wp:posOffset>
              </wp:positionH>
              <wp:positionV relativeFrom="margin">
                <wp:posOffset>0</wp:posOffset>
              </wp:positionV>
              <wp:extent cx="1710055" cy="419100"/>
              <wp:effectExtent l="0" t="0" r="4445" b="0"/>
              <wp:wrapSquare wrapText="bothSides"/>
              <wp:docPr id="35" name="Obrázok 35" descr="cid:image002.jpg@01D64E26.43B04E8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" descr="cid:image002.jpg@01D64E26.43B04E80"/>
                      <pic:cNvPicPr>
                        <a:picLocks noChangeAspect="1" noChangeArrowheads="1"/>
                      </pic:cNvPicPr>
                    </pic:nvPicPr>
                    <pic:blipFill>
                      <a:blip r:embed="rId4" r:link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10055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ins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4976" behindDoc="0" locked="0" layoutInCell="0" allowOverlap="1">
                <wp:simplePos x="0" y="0"/>
                <wp:positionH relativeFrom="page">
                  <wp:posOffset>398145</wp:posOffset>
                </wp:positionH>
                <wp:positionV relativeFrom="page">
                  <wp:posOffset>10313035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0AF4" w:rsidRDefault="004C0AF4" w:rsidP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*všetky polia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predmetu podpory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sú automaticky vyplnené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1.35pt;margin-top:812.05pt;width:390pt;height:15pt;z-index:25241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" o:allowincell="f" filled="f" stroked="f">
                <v:textbox inset="5pt,0,5pt,5pt">
                  <w:txbxContent>
                    <w:p w:rsidR="004C0AF4" w:rsidRDefault="004C0AF4" w:rsidP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*všetky polia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predmetu podpory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sú automaticky vyplnené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0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23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6451B" id="Rectangle 3" o:spid="_x0000_s1026" style="position:absolute;margin-left:513pt;margin-top:42pt;width:40pt;height:2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" o:allowincell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229" name="Obrázo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2286000" cy="635000"/>
                <wp:effectExtent l="0" t="0" r="0" b="0"/>
                <wp:wrapThrough wrapText="bothSides">
                  <wp:wrapPolygon edited="0">
                    <wp:start x="-90" y="0"/>
                    <wp:lineTo x="-90" y="21276"/>
                    <wp:lineTo x="21600" y="21276"/>
                    <wp:lineTo x="21600" y="0"/>
                    <wp:lineTo x="-90" y="0"/>
                  </wp:wrapPolygon>
                </wp:wrapThrough>
                <wp:docPr id="122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5E0701" id="Rectangle 5" o:spid="_x0000_s1026" style="position:absolute;margin-left:42pt;margin-top:42pt;width:180pt;height:5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" o:allowincell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227" name="Obrázok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22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ED8ACF" id="Rectangle 7" o:spid="_x0000_s1026" style="position:absolute;margin-left:382pt;margin-top:42pt;width:120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" o:allowincell="f" stroked="f" strokeweight="0">
                <w10:wrap type="through" anchorx="page" anchory="page"/>
              </v:rect>
            </w:pict>
          </mc:Fallback>
        </mc:AlternateContent>
      </w:r>
      <w:del w:id="3" w:author="CKO " w:date="2020-10-08T11:40:00Z">
        <w:r w:rsidR="00F90AE7" w:rsidDel="00A4101E">
          <w:rPr>
            <w:noProof/>
          </w:rPr>
          <w:drawing>
            <wp:anchor distT="0" distB="0" distL="114300" distR="114300" simplePos="0" relativeHeight="251663360" behindDoc="0" locked="0" layoutInCell="0" allowOverlap="1">
              <wp:simplePos x="0" y="0"/>
              <wp:positionH relativeFrom="page">
                <wp:posOffset>4953000</wp:posOffset>
              </wp:positionH>
              <wp:positionV relativeFrom="page">
                <wp:posOffset>533400</wp:posOffset>
              </wp:positionV>
              <wp:extent cx="1422400" cy="254000"/>
              <wp:effectExtent l="0" t="0" r="6350" b="0"/>
              <wp:wrapThrough wrapText="bothSides">
                <wp:wrapPolygon edited="0">
                  <wp:start x="0" y="0"/>
                  <wp:lineTo x="0" y="19440"/>
                  <wp:lineTo x="21407" y="19440"/>
                  <wp:lineTo x="21407" y="0"/>
                  <wp:lineTo x="0" y="0"/>
                </wp:wrapPolygon>
              </wp:wrapThrough>
              <wp:docPr id="1225" name="Obrázok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22400" cy="2540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del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A9FA1C" id="Rectangle 9" o:spid="_x0000_s1026" style="position:absolute;margin-left:0;margin-top:107pt;width:595pt;height:25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P68t7vd&#10;AAAACQEAAA8AAAAAAAAAAAAAAAAA2QQAAGRycy9kb3ducmV2LnhtbFBLBQYAAAAABAAEAPMAAADj&#10;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</w:t>
                            </w:r>
                            <w:r w:rsidR="004C0AF4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*</w:t>
                            </w:r>
                          </w:p>
                          <w:p w:rsidR="004C0AF4" w:rsidRPr="004C0AF4" w:rsidRDefault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7" style="position:absolute;margin-left:42pt;margin-top:117pt;width:511pt;height:1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" o:allowincell="f" filled="f" stroked="f">
                <v:textbox inset="0,25pt,100pt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</w:t>
                      </w:r>
                      <w:r w:rsidR="004C0AF4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*</w:t>
                      </w:r>
                    </w:p>
                    <w:p w:rsidR="004C0AF4" w:rsidRPr="004C0AF4" w:rsidRDefault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3721100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Príloha č. 2 Zmluvy o poskytnutí NFP</w:t>
                            </w:r>
                          </w:p>
                        </w:txbxContent>
                      </wps:txbx>
                      <wps:bodyPr rot="0" vert="horz" wrap="square" lIns="0" tIns="381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8" style="position:absolute;margin-left:42pt;margin-top:293pt;width:510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" o:allowincell="f" filled="f" stroked="f">
                <v:textbox inset="0,3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Príloha č. 2 Zmluvy o poskytnutí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4914900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Všeobecné informácie o projekte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margin-left:82pt;margin-top:387pt;width:470pt;height:4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H+twIAALQ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Všeobecné informácie o projekte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margin-left:42pt;margin-top:387pt;width:40pt;height:4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QsbtwIAALM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B46B14" id="Rectangle 14" o:spid="_x0000_s1026" style="position:absolute;margin-left:42pt;margin-top:430pt;width:510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CpP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OMVI0g5Y+gh9o3IjGIqJ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5461000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1" style="position:absolute;margin-left:162pt;margin-top:430pt;width:390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0CJsQIAALs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2" style="position:absolute;margin-left:42pt;margin-top:430pt;width:120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711BA0" id="Line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30pt" to="552pt,4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A/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DCABAF" id="Line 1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3JV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CcN3JV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A943AB" id="Rectangle 19" o:spid="_x0000_s1026" style="position:absolute;margin-left:42pt;margin-top:450pt;width:510pt;height:20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EWt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mGAkaQcsfYS+UbkRDM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5715000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3" style="position:absolute;margin-left:162pt;margin-top:450pt;width:390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4" style="position:absolute;margin-left:42pt;margin-top:450pt;width:120pt;height:20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025301" id="Line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B6cmbx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655DB2" id="Line 2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bL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EU0myx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B8E5ED" id="Rectangle 24" o:spid="_x0000_s1026" style="position:absolute;margin-left:42pt;margin-top:470pt;width:510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6Fb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KMVI0g5Y+gh9o3IjGEqI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5969000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5" style="position:absolute;margin-left:162pt;margin-top:470pt;width:390pt;height:20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Kód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ŽoNFP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6" style="position:absolute;margin-left:42pt;margin-top:470pt;width:12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Kód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ŽoNFP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2D0FF3" id="Line 2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BfN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HggXzR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1A8374" id="Line 28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2pL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tU9qSx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716796" id="Rectangle 29" o:spid="_x0000_s1026" style="position:absolute;margin-left:42pt;margin-top:490pt;width:510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65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iGAkaQcsfYS+UbkRDC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Operačný program: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7" style="position:absolute;margin-left:42pt;margin-top:490pt;width:120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Operačný program: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D4DFD2" id="Rectangle 31" o:spid="_x0000_s1026" style="position:absolute;margin-left:162pt;margin-top:495pt;width:390pt;height:1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8" style="position:absolute;margin-left:162pt;margin-top:495pt;width:390pt;height:1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6223000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E61182" id="Rectangle 33" o:spid="_x0000_s1026" style="position:absolute;margin-left:162pt;margin-top:490pt;width:390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UYrQ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9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609555" id="Line 3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2BE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3LtgRB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710A58" id="Line 3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B+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9C3BC6" id="Rectangle 36" o:spid="_x0000_s1026" style="position:absolute;margin-left:42pt;margin-top:510pt;width:510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Spolufinancovaný z: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39" style="position:absolute;margin-left:42pt;margin-top:510pt;width:12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Spolufinancovaný z: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6477000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6CC122" id="Rectangle 38" o:spid="_x0000_s1026" style="position:absolute;margin-left:162pt;margin-top:510pt;width:390pt;height: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7Fcrg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4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39CC8D" id="Rectangle 39" o:spid="_x0000_s1026" style="position:absolute;margin-left:162pt;margin-top:515pt;width:390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kh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3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40" style="position:absolute;margin-left:162pt;margin-top:515pt;width:390pt;height:1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2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3546BF" id="Line 4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4B5007" id="Line 4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fB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BC+fBTGAIAACwEAAAOAAAAAAAAAAAAAAAAAC4CAABkcnMvZTJvRG9jLnhtbFBLAQItABQA&#10;BgAIAAAAIQBHrsj8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2E8C36" id="Rectangle 43" o:spid="_x0000_s1026" style="position:absolute;margin-left:42pt;margin-top:530pt;width:510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9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Prioritná os: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41" style="position:absolute;margin-left:42pt;margin-top:530pt;width:120pt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Prioritná os: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6731000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321EF0" id="Rectangle 45" o:spid="_x0000_s1026" style="position:absolute;margin-left:162pt;margin-top:530pt;width:390pt;height: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840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DB3598" id="Rectangle 46" o:spid="_x0000_s1026" style="position:absolute;margin-left:162pt;margin-top:535pt;width:390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aG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6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42" style="position:absolute;margin-left:162pt;margin-top:535pt;width:390pt;height:1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B2ADFC" id="Line 48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zpFw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I3E/OkXAgAALAQAAA4AAAAAAAAAAAAAAAAALgIAAGRycy9lMm9Eb2MueG1sUEsBAi0AFAAG&#10;AAgAAAAhAEeuyPz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BE5001" id="Line 49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7zTFw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2C53D8" id="Rectangle 50" o:spid="_x0000_s1026" style="position:absolute;margin-left:42pt;margin-top:550pt;width:510pt;height:20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43" style="position:absolute;margin-left:42pt;margin-top:550pt;width:120pt;height:20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6985000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58348D" id="Rectangle 52" o:spid="_x0000_s1026" style="position:absolute;margin-left:162pt;margin-top:550pt;width:390pt;height: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14TrQIAAKM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CFE8BF" id="Rectangle 53" o:spid="_x0000_s1026" style="position:absolute;margin-left:162pt;margin-top:555pt;width:390pt;height:1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bxrQIAAKQ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44" style="position:absolute;margin-left:162pt;margin-top:555pt;width:390pt;height:1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0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DEAE86" id="Line 5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q2MFgIAACo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9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BB3027" id="Line 5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WrFgIAACo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1C0A2F" id="Rectangle 57" o:spid="_x0000_s1026" style="position:absolute;margin-left:42pt;margin-top:570pt;width:510pt;height:20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9HbqQIAAKQ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Kategórie regiónov: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45" style="position:absolute;margin-left:42pt;margin-top:570pt;width:120pt;height:20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Kategórie regiónov: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7239000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3493D6" id="Rectangle 59" o:spid="_x0000_s1026" style="position:absolute;margin-left:162pt;margin-top:570pt;width:390pt;height: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RgrAIAAKM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150B95" id="Rectangle 60" o:spid="_x0000_s1026" style="position:absolute;margin-left:162pt;margin-top:575pt;width:390pt;height:1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CUqgIAAKQ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46" style="position:absolute;margin-left:162pt;margin-top:575pt;width:390pt;height:1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918004" id="Line 6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fxd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7493000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34A82F" id="Line 63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0pt" to="552pt,5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vYwFgIAACo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7683500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Kategorizácia za Konkrétne ciele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47" style="position:absolute;margin-left:42pt;margin-top:605pt;width:510pt;height:22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Kategorizácia za Konkrétne ciele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99F1B8" id="Rectangle 65" o:spid="_x0000_s1026" style="position:absolute;margin-left:42pt;margin-top:627pt;width:510pt;height:48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IeZrAIAAKQ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KOIeZ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6E1618" id="Rectangle 66" o:spid="_x0000_s1026" style="position:absolute;margin-left:42pt;margin-top:627pt;width:510pt;height:48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WOvQT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48" style="position:absolute;margin-left:42pt;margin-top:627pt;width:120pt;height:16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sw2ugIAALc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7962900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49" style="position:absolute;margin-left:162pt;margin-top:627pt;width:390pt;height:16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EA55D8" id="Rectangle 69" o:spid="_x0000_s1026" style="position:absolute;margin-left:42pt;margin-top:643pt;width:510pt;height:16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P2H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jAStAOOPkLXqNi0DMW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Oblasť intervencie: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50" style="position:absolute;margin-left:42pt;margin-top:643pt;width:130pt;height:16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" o:allowincell="f" filled="f" stroked="f">
                <v:textbox inset="3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Oblasť intervencie: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FFACA9" id="Rectangle 71" o:spid="_x0000_s1026" style="position:absolute;margin-left:172pt;margin-top:643pt;width:380pt;height:16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5U0rAIAAKQ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57F3BB" id="Rectangle 72" o:spid="_x0000_s1026" style="position:absolute;margin-left:182pt;margin-top:643pt;width:370pt;height:16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58ArAIAAKQ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51" style="position:absolute;margin-left:182pt;margin-top:643pt;width:370pt;height:16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mn9uwIAALc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358CB5" id="Line 74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43pt" to="552pt,6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9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F7AEA0" id="Rectangle 75" o:spid="_x0000_s1026" style="position:absolute;margin-left:42pt;margin-top:659pt;width:510pt;height:16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SpP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OE4wE7YCjj9A1KjYtQ9O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8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Hospodárska činnosť: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" o:spid="_x0000_s1052" style="position:absolute;margin-left:42pt;margin-top:659pt;width:130pt;height:16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" o:allowincell="f" filled="f" stroked="f">
                <v:textbox inset="3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Hospodárska činnosť: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9BF146" id="Rectangle 77" o:spid="_x0000_s1026" style="position:absolute;margin-left:172pt;margin-top:659pt;width:380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A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6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EFE801" id="Rectangle 78" o:spid="_x0000_s1026" style="position:absolute;margin-left:182pt;margin-top:659pt;width:370pt;height:16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sBr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5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053" style="position:absolute;margin-left:182pt;margin-top:659pt;width:370pt;height:16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eyPugIAALc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4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E36C01" id="Line 80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59pt" to="552pt,6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3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203E6D" id="Line 81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27pt" to="552pt,6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8572500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2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D94563" id="Line 82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75pt" to="552pt,6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DCE7C3" id="Rectangle 83" o:spid="_x0000_s1026" style="position:absolute;margin-left:42pt;margin-top:780pt;width:125pt;height:20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z0irAIAAKY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FljPSK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74220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84" name="Obrázok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0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054" style="position:absolute;margin-left:533pt;margin-top:780pt;width:20pt;height:10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i2xkOyAgAArw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9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55" style="position:absolute;margin-left:513pt;margin-top:780pt;width:20pt;height:10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UKsQIAAK8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LV+VQqxAgAArw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7" o:spid="_x0000_s1056" style="position:absolute;margin-left:167pt;margin-top:780pt;width:205pt;height:10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1QMsg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8YdUDLICAACw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4" w:name="JR_PAGE_ANCHOR_0_2"/>
      <w:bookmarkEnd w:id="4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69184" behindDoc="0" locked="0" layoutInCell="0" allowOverlap="1">
                <wp:simplePos x="0" y="0"/>
                <wp:positionH relativeFrom="page">
                  <wp:posOffset>1003300</wp:posOffset>
                </wp:positionH>
                <wp:positionV relativeFrom="page">
                  <wp:posOffset>6134100</wp:posOffset>
                </wp:positionV>
                <wp:extent cx="1054100" cy="228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7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4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57" style="position:absolute;margin-left:79pt;margin-top:483pt;width:83pt;height:18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6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" o:spid="_x0000_s1058" style="position:absolute;margin-left:42pt;margin-top:483pt;width:42pt;height:16pt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cLugIAALg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>
                <wp:simplePos x="0" y="0"/>
                <wp:positionH relativeFrom="page">
                  <wp:posOffset>1012825</wp:posOffset>
                </wp:positionH>
                <wp:positionV relativeFrom="page">
                  <wp:posOffset>3924300</wp:posOffset>
                </wp:positionV>
                <wp:extent cx="10445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5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45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59" style="position:absolute;margin-left:79.75pt;margin-top:309pt;width:82.25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000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4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60" style="position:absolute;margin-left:42pt;margin-top:309pt;width:47.25pt;height:16pt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127952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3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952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Predfinancovanie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2" o:spid="_x0000_s1061" style="position:absolute;margin-left:147pt;margin-top:147pt;width:100.75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Predfinancovanie</w:t>
                      </w:r>
                      <w:proofErr w:type="spellEnd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12223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23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Zálohové platby: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62" style="position:absolute;margin-left:147pt;margin-top:115pt;width:96.25pt;height:16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Zálohové platby: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1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063" style="position:absolute;margin-left:42pt;margin-top:1in;width:40pt;height:43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2.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0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Financovanie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" o:spid="_x0000_s1064" style="position:absolute;margin-left:82pt;margin-top:1in;width:470pt;height:43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JU3asG4AgAA&#10;tQ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Financovanie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1219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9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69B270" id="Rectangle 96" o:spid="_x0000_s1026" style="position:absolute;margin-left:42pt;margin-top:115pt;width:510pt;height:96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8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A2A6E5" id="Rectangle 97" o:spid="_x0000_s1026" style="position:absolute;margin-left:147pt;margin-top:115pt;width:405pt;height:32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8ZvqwIAAKY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7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558ADE" id="Rectangle 98" o:spid="_x0000_s1026" style="position:absolute;margin-left:182pt;margin-top:131pt;width:370pt;height:16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Z7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6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273970" id="Rectangle 99" o:spid="_x0000_s1026" style="position:absolute;margin-left:192pt;margin-top:131pt;width:5in;height:16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NE+q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5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C9892F" id="Rectangle 100" o:spid="_x0000_s1026" style="position:absolute;margin-left:192pt;margin-top:131pt;width:40pt;height:16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QpwrQ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64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1866DA" id="Line 101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31pt" to="552pt,1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IBAN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" o:spid="_x0000_s1065" style="position:absolute;margin-left:232pt;margin-top:115pt;width:80pt;height:16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oiB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m2AkWQcsfYK+MblpOaIkcj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IBAN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2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Banka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" o:spid="_x0000_s1066" style="position:absolute;margin-left:312pt;margin-top:115pt;width:80pt;height:16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2l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izCSrAOWPkHfmNy0HFEycT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Banka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od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" o:spid="_x0000_s1067" style="position:absolute;margin-left:392pt;margin-top:115pt;width:80pt;height:16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od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0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do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68" style="position:absolute;margin-left:472pt;margin-top:115pt;width:80pt;height:16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do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9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7A71A2" id="Line 106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2XY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E58FC0" id="Line 107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AC4F58" id="Rectangle 108" o:spid="_x0000_s1026" style="position:absolute;margin-left:147pt;margin-top:179pt;width:405pt;height:32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Ue8rAIAAKc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6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146025" id="Rectangle 109" o:spid="_x0000_s1026" style="position:absolute;margin-left:182pt;margin-top:195pt;width:370pt;height:16pt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G9rwIAAKc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5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EA7C3" id="Rectangle 110" o:spid="_x0000_s1026" style="position:absolute;margin-left:192pt;margin-top:195pt;width:5in;height:16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4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D5979A" id="Rectangle 111" o:spid="_x0000_s1026" style="position:absolute;margin-left:192pt;margin-top:195pt;width:40pt;height:16pt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53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4B8ECC" id="Line 11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95pt" to="552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107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2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Refundácia: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69" style="position:absolute;margin-left:147pt;margin-top:179pt;width:85pt;height:16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GIxvQIAAL4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Refundácia: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1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070" style="position:absolute;margin-left:312pt;margin-top:179pt;width:80pt;height:16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Rdi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0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071" style="position:absolute;margin-left:232pt;margin-top:179pt;width:80pt;height:16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Zxiug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9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" o:spid="_x0000_s1072" style="position:absolute;margin-left:392pt;margin-top:179pt;width:80pt;height:16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8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73" style="position:absolute;margin-left:472pt;margin-top:179pt;width:80pt;height:16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sd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7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7F11E3" id="Line 118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2679700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6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5C58DC" id="Line 119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9IV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5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Forma financovania:</w:t>
                            </w:r>
                            <w:r w:rsidRPr="00796472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074" style="position:absolute;margin-left:42pt;margin-top:115pt;width:100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Forma financovania:</w:t>
                      </w:r>
                      <w:r w:rsidRPr="00796472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B3B8A6" id="Rectangle 121" o:spid="_x0000_s1026" style="position:absolute;margin-left:147pt;margin-top:147pt;width:405pt;height:32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3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F1C2D3" id="Rectangle 122" o:spid="_x0000_s1026" style="position:absolute;margin-left:182pt;margin-top:163pt;width:370pt;height:16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GA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pcYSdoBSx+hb1SuBUNxkrgeDb3JwPWxf9AOpenvVfXFIKkWLfixW63V0DJaQ2Wx8w/PLriN&#10;gatoNbxTNcSnG6t8u3aN7lxAaATaeVaejqywnUUVHJJJmk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2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BA6BD1" id="Rectangle 123" o:spid="_x0000_s1026" style="position:absolute;margin-left:192pt;margin-top:163pt;width:5in;height:16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ZYrA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1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3C3E44" id="Rectangle 124" o:spid="_x0000_s1026" style="position:absolute;margin-left:192pt;margin-top:163pt;width:40pt;height:16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3T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40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6460EA" id="Line 125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63pt" to="552pt,1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75" style="position:absolute;margin-left:232pt;margin-top:147pt;width:80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RUy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SYKRoB2w9Bn6RsWmZYiEM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8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7" o:spid="_x0000_s1076" style="position:absolute;margin-left:312pt;margin-top:147pt;width:80pt;height:16pt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nceuw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7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" o:spid="_x0000_s1077" style="position:absolute;margin-left:392pt;margin-top:147pt;width:80pt;height:16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jq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RwjQTtg6TP0jYpNyxAJY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6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9" o:spid="_x0000_s1078" style="position:absolute;margin-left:472pt;margin-top:147pt;width:80pt;height:16pt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LM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QwjQTtg6TP0jYpNyxAJE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5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AB155B" id="Line 130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otjGQIAAC0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4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198D1C" id="Line 131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3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A1EEFE" id="Line 132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ir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7H&#10;EZK4hS1tuWQoHY/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JQqKvE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2679700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2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CB98AA" id="Line 133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gy1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5H&#10;EZK4hS1tuWQoHY/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3060700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1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3.A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" o:spid="_x0000_s1079" style="position:absolute;margin-left:42pt;margin-top:241pt;width:40pt;height:43pt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3060700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0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" o:spid="_x0000_s1080" style="position:absolute;margin-left:82pt;margin-top:241pt;width:470pt;height:43pt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D5uQIAALY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9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164384" id="Rectangle 136" o:spid="_x0000_s1026" style="position:absolute;margin-left:42pt;margin-top:284pt;width:510pt;height:25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NRL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8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7A81D2" id="Rectangle 137" o:spid="_x0000_s1026" style="position:absolute;margin-left:42pt;margin-top:284pt;width:25pt;height:25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7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081" style="position:absolute;margin-left:42pt;margin-top:284pt;width:25pt;height:25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6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8C6E98" id="Line 139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84pt" to="67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5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15C43C" id="Line 140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67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kSFAIAACw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4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A302B7" id="Rectangle 141" o:spid="_x0000_s1026" style="position:absolute;margin-left:67pt;margin-top:284pt;width:95pt;height:25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3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2" o:spid="_x0000_s1082" style="position:absolute;margin-left:67pt;margin-top:284pt;width:95pt;height:25pt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2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6040BF" id="Line 143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284pt" to="1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3924300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1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242E88" id="Line 144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09pt" to="1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DlFgIAAC0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0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6DB6B3" id="Rectangle 145" o:spid="_x0000_s1026" style="position:absolute;margin-left:162pt;margin-top:284pt;width:100pt;height:25pt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9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6" o:spid="_x0000_s1083" style="position:absolute;margin-left:162pt;margin-top:284pt;width:100pt;height:25pt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8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49816" id="Line 147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284pt" to="2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7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0D048E" id="Line 148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09pt" to="2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6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C12246" id="Rectangle 149" o:spid="_x0000_s1026" style="position:absolute;margin-left:262pt;margin-top:284pt;width:100pt;height:25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0" o:spid="_x0000_s1084" style="position:absolute;margin-left:262pt;margin-top:284pt;width:100pt;height:25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4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8E438A" id="Line 151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284pt" to="3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3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44E93F" id="Line 152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09pt" to="3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2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146E62" id="Rectangle 153" o:spid="_x0000_s1026" style="position:absolute;margin-left:362pt;margin-top:284pt;width:100pt;height:25pt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1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4" o:spid="_x0000_s1085" style="position:absolute;margin-left:362pt;margin-top:284pt;width:100pt;height:25pt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0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4E33FA" id="Line 155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284pt" to="4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9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DDDA93" id="Line 156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09pt" to="4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/nFQIAAC0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8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C7243A" id="Rectangle 157" o:spid="_x0000_s1026" style="position:absolute;margin-left:462pt;margin-top:284pt;width:90pt;height:25pt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6TrgIAAKc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7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8" o:spid="_x0000_s1086" style="position:absolute;margin-left:462pt;margin-top:284pt;width:90pt;height:25pt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9QugIAALo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6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246585" id="Line 159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284pt" to="55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qiGQIAAC0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5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5EAFB0" id="Line 160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2pFgIAAC0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4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C453F7" id="Rectangle 161" o:spid="_x0000_s1026" style="position:absolute;margin-left:42pt;margin-top:309pt;width:51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ykzrgIAAKc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4127500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03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32D34C" id="Line 162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25pt" to="1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2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3" o:spid="_x0000_s1087" style="position:absolute;margin-left:162pt;margin-top:309pt;width:100pt;height:16pt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zn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7CIMJIkA5Y+gx1I2LDKQpn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1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070977" id="Line 164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25pt" to="2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0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" o:spid="_x0000_s1088" style="position:absolute;margin-left:262pt;margin-top:309pt;width:100pt;height:16pt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9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15734D" id="Line 166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25pt" to="3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8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" o:spid="_x0000_s1089" style="position:absolute;margin-left:362pt;margin-top:309pt;width:10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qUr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7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8C1C67" id="Line 168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25pt" to="4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6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" o:spid="_x0000_s1090" style="position:absolute;margin-left:462pt;margin-top:309pt;width:90pt;height:16pt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4127500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95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F5EA5C" id="Line 170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rr4GgIAAC0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94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5863C3" id="Line 171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67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sWGQIAACwEAAAOAAAAZHJzL2Uyb0RvYy54bWysU02P2jAQvVfqf7B8hySQZS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5E2C16" id="Line 172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+q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zH&#10;EZK4hS1tuWQonY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2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8161E9" id="Line 173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nu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xH&#10;EZK4hS1tuWQonY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91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4E5842" id="Rectangle 174" o:spid="_x0000_s1026" style="position:absolute;margin-left:42pt;margin-top:325pt;width:510pt;height:16pt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ME2rw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0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5" o:spid="_x0000_s1091" style="position:absolute;margin-left:162pt;margin-top:325pt;width:390pt;height:16pt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" o:allowincell="f" filled="f" stroked="f">
                <v:textbox inset="0,2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9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6" o:spid="_x0000_s1092" style="position:absolute;margin-left:42pt;margin-top:325pt;width:120pt;height:1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88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FD849A" id="Line 17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cl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JAet&#10;JO5ApS2XDKWzm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D0c3JRgCAAAt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5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B3F519" id="Line 178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41pt" to="552pt,3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dXl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g0HmOk&#10;SAsivQjFUTadhe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4711700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4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3.B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9" o:spid="_x0000_s1093" style="position:absolute;margin-left:42pt;margin-top:371pt;width:40pt;height:43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IquQIAALQ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3.B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4711700</wp:posOffset>
                </wp:positionV>
                <wp:extent cx="5969000" cy="901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3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 mimo oprávneného územia OP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0" o:spid="_x0000_s1094" style="position:absolute;margin-left:82pt;margin-top:371pt;width:470pt;height:71pt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2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BA65BC" id="Line 181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V5bGQIAACwEAAAOAAAAZHJzL2Uyb0RvYy54bWysU02P2jAQvVfqf7B8hyRsYC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B3D212" id="Rectangle 182" o:spid="_x0000_s1026" style="position:absolute;margin-left:42pt;margin-top:458pt;width:510pt;height:25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ip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55807B" id="Rectangle 183" o:spid="_x0000_s1026" style="position:absolute;margin-left:42pt;margin-top:458pt;width:25pt;height:25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FTvqQIAAKU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4" o:spid="_x0000_s1095" style="position:absolute;margin-left:42pt;margin-top:458pt;width:25pt;height:25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495A86" id="Line 185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67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Ik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7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5E6C59" id="Line 186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67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1inFAIAACs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6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7AA254" id="Rectangle 187" o:spid="_x0000_s1026" style="position:absolute;margin-left:67pt;margin-top:458pt;width:95pt;height:25pt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5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8" o:spid="_x0000_s1096" style="position:absolute;margin-left:67pt;margin-top:458pt;width:95pt;height:25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YGuQIAAL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4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E4A21D" id="Line 189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58pt" to="1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5QQ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6134100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2CD005" id="Line 190" o:spid="_x0000_s1026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83pt" to="1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FxTFgIAACw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2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3BF7E8" id="Rectangle 191" o:spid="_x0000_s1026" style="position:absolute;margin-left:162pt;margin-top:458pt;width:100pt;height:25pt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B75/EerAgAApgUAAA4AAAAAAAAA&#10;AAAAAAAALgIAAGRycy9lMm9Eb2MueG1sUEsBAi0AFAAGAAgAAAAhAItgsUb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1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2" o:spid="_x0000_s1097" style="position:absolute;margin-left:162pt;margin-top:458pt;width:100pt;height:25pt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40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6429F5" id="Line 193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58pt" to="2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106157" id="Line 194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83pt" to="2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6Q8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6QIj&#10;RToQ6VkojrJF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345740" id="Rectangle 195" o:spid="_x0000_s1026" style="position:absolute;margin-left:262pt;margin-top:458pt;width:100pt;height:25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EaTh5+rAgAApgUAAA4AAAAAAAAA&#10;AAAAAAAALgIAAGRycy9lMm9Eb2MueG1sUEsBAi0AFAAGAAgAAAAhAMFfTM7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6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6" o:spid="_x0000_s1098" style="position:absolute;margin-left:262pt;margin-top:458pt;width:100pt;height:25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5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5F0077" id="Line 197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58pt" to="3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4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8EFF5F" id="Line 198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83pt" to="3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pUD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aY6R&#10;Ih2I9CwUR9li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3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8663DF" id="Rectangle 199" o:spid="_x0000_s1026" style="position:absolute;margin-left:362pt;margin-top:458pt;width:100pt;height:25pt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2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0" o:spid="_x0000_s1099" style="position:absolute;margin-left:362pt;margin-top:458pt;width:100pt;height:25pt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1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DA352C" id="Line 201" o:spid="_x0000_s1026" style="position:absolute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58pt" to="4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0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5FF14F" id="Line 202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83pt" to="4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D028A7" id="Rectangle 203" o:spid="_x0000_s1026" style="position:absolute;margin-left:462pt;margin-top:458pt;width:90pt;height:25pt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dorg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4" o:spid="_x0000_s1100" style="position:absolute;margin-left:462pt;margin-top:458pt;width:90pt;height:25pt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MqiugIAALk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7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7834D0" id="Line 205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xitGA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6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7EF990" id="Line 206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ukHFQIAACwEAAAOAAAAZHJzL2Uyb0RvYy54bWysU02P2yAQvVfqf0DcE3/Em2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5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725C6C" id="Rectangle 207" o:spid="_x0000_s1026" style="position:absolute;margin-left:42pt;margin-top:483pt;width:510pt;height:16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r3G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6337300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24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D642F4" id="Line 208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99pt" to="1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7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9" o:spid="_x0000_s1101" style="position:absolute;margin-left:162pt;margin-top:483pt;width:100pt;height:16pt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6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7C65A7" id="Line 210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99pt" to="2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5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1" o:spid="_x0000_s1102" style="position:absolute;margin-left:262pt;margin-top:483pt;width:100pt;height:16pt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4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5F0FAF" id="Line 212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99pt" to="3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/l1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RYY&#10;KdLDlF6E4ijP8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3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3" o:spid="_x0000_s1103" style="position:absolute;margin-left:362pt;margin-top:483pt;width:100pt;height:16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o/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ZIKRIB2w9BnqRsSGUxSF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2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FC272E" id="Line 21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99pt" to="4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1w2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eYY&#10;KdLDlF6E4ijPi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1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5" o:spid="_x0000_s1104" style="position:absolute;margin-left:462pt;margin-top:483pt;width:90pt;height:16pt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" o:allowincell="f" filled="f" stroked="f">
                <v:textbox inset="0,3pt,0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6337300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8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434E04" id="Line 216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79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3AE9CB" id="Line 217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67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0zrFwIAACwEAAAOAAAAZHJzL2Uyb0RvYy54bWysU8GO2jAQvVfqP1i+QxJgWY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8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EB1813" id="Line 218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KZ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Za&#10;SdyBSlsuGZqku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7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BCE714" id="Line 219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U5GQIAAC0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i8UFOR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6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52652B" id="Rectangle 220" o:spid="_x0000_s1026" style="position:absolute;margin-left:42pt;margin-top:499pt;width:510pt;height:16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HSrwIAAKc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5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E01EC6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1" o:spid="_x0000_s1105" style="position:absolute;margin-left:162pt;margin-top:499pt;width:390pt;height:16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" o:allowincell="f" filled="f" stroked="f">
                <v:textbox inset="0,2pt,0,0">
                  <w:txbxContent>
                    <w:p w:rsidR="00E01EC6" w:rsidRDefault="00E01EC6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2" o:spid="_x0000_s1106" style="position:absolute;margin-left:42pt;margin-top:499pt;width:120pt;height:16pt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3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AE7DEC" id="Line 223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i/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wGj4vx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2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E78377" id="Line 224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6921500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1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Popis cieľovej skupiny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5" o:spid="_x0000_s1107" style="position:absolute;margin-left:82pt;margin-top:545pt;width:470pt;height:43pt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Popis cieľovej skupiny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6921500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0" name="Rectang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4.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6" o:spid="_x0000_s1108" style="position:absolute;margin-left:42pt;margin-top:545pt;width:40pt;height:43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4.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9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skupina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(relevantné v prípade projektov spolufinancovaných z prostriedkov ESF)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7" o:spid="_x0000_s1109" style="position:absolute;margin-left:42pt;margin-top:588pt;width:510pt;height:16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s3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skupina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(relevantné v prípade projektov spolufinancovaných z prostriedkov ESF)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8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3DD482" id="Line 228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Yfb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BA/Yfb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7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4D7F18" id="Line 229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s22FgIAAC0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B4A79B" id="Rectangle 230" o:spid="_x0000_s1026" style="position:absolute;margin-left:42pt;margin-top:636pt;width:510pt;height:16pt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5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52074A" id="Rectangle 231" o:spid="_x0000_s1026" style="position:absolute;margin-left:42pt;margin-top:636pt;width:510pt;height:16pt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8077200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4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2" o:spid="_x0000_s1110" style="position:absolute;margin-left:67pt;margin-top:636pt;width:485pt;height:16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V6suwIAALo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3" name="Rectang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3" o:spid="_x0000_s1111" style="position:absolute;margin-left:42pt;margin-top:636pt;width:25pt;height:16pt;z-index:2518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dI7ugIAALk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8280400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2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1976B8" id="Line 234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52pt" to="552pt,6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cZ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xG&#10;EZK4hS1tuWRoNM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1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77A2EB" id="Line 235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f2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ZJpG&#10;SOIWtrTjkqHRe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0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43ECF2" id="Rectangle 236" o:spid="_x0000_s1026" style="position:absolute;margin-left:42pt;margin-top:780pt;width:125pt;height:20pt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yvsrQIAAKc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DYxyvs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908096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237" name="Obrázok 2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9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8" o:spid="_x0000_s1112" style="position:absolute;margin-left:533pt;margin-top:780pt;width:20pt;height:10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8Ue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8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9" o:spid="_x0000_s1113" style="position:absolute;margin-left:513pt;margin-top:780pt;width:20pt;height:10pt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DAmsg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7" name="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0" o:spid="_x0000_s1114" style="position:absolute;margin-left:167pt;margin-top:780pt;width:205pt;height:10pt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vPzsgIAALE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RCLz87ICAACx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5" w:name="JR_PAGE_ANCHOR_0_3"/>
      <w:bookmarkEnd w:id="5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12192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6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1" o:spid="_x0000_s1115" style="position:absolute;margin-left:82pt;margin-top:1in;width:470pt;height:43pt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QKOca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5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5.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2" o:spid="_x0000_s1116" style="position:absolute;margin-left:42pt;margin-top:1in;width:40pt;height:43pt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5.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54" name="Rectangl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13934" id="Rectangle 243" o:spid="_x0000_s1026" style="position:absolute;margin-left:42pt;margin-top:115pt;width:510pt;height:20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1460500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3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4" o:spid="_x0000_s1117" style="position:absolute;margin-left:422pt;margin-top:115pt;width:130pt;height:20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2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Celková dĺžka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(v mesiacoch)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5" o:spid="_x0000_s1118" style="position:absolute;margin-left:42pt;margin-top:115pt;width:380pt;height:20pt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Celková dĺžka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(v mesiacoch)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1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479BF3" id="Line 246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0q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eM0&#10;QhK3sKUtlwyNso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Bu2HSo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0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CD9CE9" id="Line 247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9" name="Rectangl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DF5D31" id="Rectangle 248" o:spid="_x0000_s1026" style="position:absolute;margin-left:42pt;margin-top:135pt;width:510pt;height:20pt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7CqwIAAKc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1714500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8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9" o:spid="_x0000_s1119" style="position:absolute;margin-left:422pt;margin-top:135pt;width:130pt;height:20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G+KtAIAAL0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7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Začiatok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(začiatok realizácie prvej hlavnej aktivity)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0" o:spid="_x0000_s1120" style="position:absolute;margin-left:42pt;margin-top:135pt;width:380pt;height:20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Začiatok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(začiatok realizácie prvej hlavnej aktivity)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6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4CF208" id="Line 251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5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711A14" id="Line 252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2Nn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pXY2c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4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64A954" id="Rectangle 253" o:spid="_x0000_s1026" style="position:absolute;margin-left:42pt;margin-top:155pt;width:510pt;height:29pt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LxrwIAAKc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1968500</wp:posOffset>
                </wp:positionV>
                <wp:extent cx="1651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3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4" o:spid="_x0000_s1121" style="position:absolute;margin-left:422pt;margin-top:155pt;width:130pt;height:29pt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I0MtgIAAL0FAAAOAAAAZHJzL2Uyb0RvYy54bWysVF1vmzAUfZ+0/2D5nfIRo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4826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2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Ukončenie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(koniec realizácie poslednej hlavnej aktivity alebo viacerých aktivít, ak sa ich realizácia ukončuje v rovnaký čas)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2540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5" o:spid="_x0000_s1122" style="position:absolute;margin-left:42pt;margin-top:155pt;width:380pt;height:29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" o:allowincell="f" filled="f" stroked="f">
                <v:textbox inset="0,5pt,20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Ukončenie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(koniec realizácie poslednej hlavnej aktivity alebo viacerých aktivít, ak sa ich realizácia ukončuje v rovnaký čas)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1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FFD11A" id="Line 256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qs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Vka&#10;IYlb2NKWS4ZG44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tCiqw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2336800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0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C16C77" id="Line 257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84pt" to="552pt,1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zoGA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1039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12C9F1" id="Rectangle 258" o:spid="_x0000_s1026" style="position:absolute;margin-left:42pt;margin-top:233pt;width:510pt;height:16pt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8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52EDA8" id="Rectangle 259" o:spid="_x0000_s1026" style="position:absolute;margin-left:42pt;margin-top:233pt;width:300pt;height:16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7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0" o:spid="_x0000_s1123" style="position:absolute;margin-left:42pt;margin-top:233pt;width:110pt;height:16pt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q4Y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>
                <wp:simplePos x="0" y="0"/>
                <wp:positionH relativeFrom="page">
                  <wp:posOffset>1930400</wp:posOffset>
                </wp:positionH>
                <wp:positionV relativeFrom="page">
                  <wp:posOffset>2959100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6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1" o:spid="_x0000_s1124" style="position:absolute;margin-left:152pt;margin-top:233pt;width:190pt;height:16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VmvA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5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988EFF" id="Line 262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4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CA91B0" id="Rectangle 263" o:spid="_x0000_s1026" style="position:absolute;margin-left:342pt;margin-top:233pt;width:210pt;height:16pt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AJmrwIAAKc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2959100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3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4" o:spid="_x0000_s1125" style="position:absolute;margin-left:452pt;margin-top:233pt;width:100pt;height:16pt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VF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2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5" o:spid="_x0000_s1126" style="position:absolute;margin-left:342pt;margin-top:233pt;width:110pt;height:16pt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AcztQIAAMA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1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385926" id="Line 266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30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E2F6A2" id="Line 267" o:spid="_x0000_s1026" style="position:absolute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33pt" to="552pt,2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3263900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8" o:spid="_x0000_s1127" style="position:absolute;margin-left:42pt;margin-top:257pt;width:510pt;height:22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8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9DF8F9" id="Rectangle 269" o:spid="_x0000_s1026" style="position:absolute;margin-left:42pt;margin-top:279pt;width:510pt;height:16pt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APf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oArSTtg6SP0jcq1YCiZpK5HQ28ycH3sH7RDafp7VX0xSKpFC37sVms1tIzWUFns/MOzC25j&#10;4CpaDe9UDfHpxirfrl2jOxcQGoF2npWnIytsZ1EFhxMynU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C0QA9+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7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CDD273" id="Rectangle 270" o:spid="_x0000_s1026" style="position:absolute;margin-left:42pt;margin-top:279pt;width:510pt;height:16pt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I31iwW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3543300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6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1" o:spid="_x0000_s1128" style="position:absolute;margin-left:67pt;margin-top:279pt;width:485pt;height:16pt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5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2" o:spid="_x0000_s1129" style="position:absolute;margin-left:42pt;margin-top:279pt;width:25pt;height:16pt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4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DA9842" id="Line 273" o:spid="_x0000_s1026" style="position:absolute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9pt" to="552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iPR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yy&#10;CEncwpa2XDI0mo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3746500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51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DB6DF6" id="Line 274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95pt" to="552pt,2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4NV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3848100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0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5" o:spid="_x0000_s1130" style="position:absolute;margin-left:42pt;margin-top:303pt;width:510pt;height:22pt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9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FA5ECC" id="Rectangle 276" o:spid="_x0000_s1026" style="position:absolute;margin-left:42pt;margin-top:325pt;width:510pt;height:49pt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fI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Ni0jDbFiJ+XRG&#10;eM1yAbwq+f8O1S8AAAD//wMAUEsBAi0AFAAGAAgAAAAhALaDOJL+AAAA4QEAABMAAAAAAAAAAAAA&#10;AAAAAAAAAFtDb250ZW50X1R5cGVzXS54bWxQSwECLQAUAAYACAAAACEAOP0h/9YAAACUAQAACwAA&#10;AAAAAAAAAAAAAAAvAQAAX3JlbHMvLnJlbHNQSwECLQAUAAYACAAAACEA3xJ3yK8CAACmBQAADgAA&#10;AAAAAAAAAAAAAAAuAgAAZHJzL2Uyb0RvYy54bWxQSwECLQAUAAYACAAAACEAqsvSyt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8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B891D4" id="Rectangle 277" o:spid="_x0000_s1026" style="position:absolute;margin-left:42pt;margin-top:325pt;width:510pt;height:33pt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+0l79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7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FC20D4" id="Rectangle 278" o:spid="_x0000_s1026" style="position:absolute;margin-left:42pt;margin-top:325pt;width:510pt;height:33pt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pay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dwpay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6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9" o:spid="_x0000_s1131" style="position:absolute;margin-left:42pt;margin-top:341pt;width:12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EH1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8QwjQTog6TO0jYgNpyiap7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4330700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5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0" o:spid="_x0000_s1132" style="position:absolute;margin-left:162pt;margin-top:341pt;width:39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4533900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4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14E8E4" id="Rectangle 281" o:spid="_x0000_s1026" style="position:absolute;margin-left:172pt;margin-top:357pt;width:380pt;height:1pt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4546600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343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568DFB" id="Line 282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58pt" to="552pt,3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3" o:spid="_x0000_s1133" style="position:absolute;margin-left:42pt;margin-top:325pt;width:120pt;height:16pt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v3vA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cYSRIB2Q9BnaRsSGUxQlE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1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4" o:spid="_x0000_s1134" style="position:absolute;margin-left:162pt;margin-top:325pt;width:390pt;height:16pt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0" name="Rectangl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59ACA0" id="Rectangle 285" o:spid="_x0000_s1026" style="position:absolute;margin-left:42pt;margin-top:358pt;width:51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Yhr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+JtAfQTsg6SO0jYpNy1AUT2yLhl6n4PnYPygLUvf3svyikZDLBvzYrVJyaBitoLDQ+vsXF+xG&#10;w1W0Ht7JCuLTrZGuW/tadTYg9AHtHSlPJ1LY3qASDqdkNgsCqK0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9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6" o:spid="_x0000_s1135" style="position:absolute;margin-left:42pt;margin-top:358pt;width:130pt;height:16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1k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kxQjQTog6TO0jYgNpyhKZr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4546600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8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7" o:spid="_x0000_s1136" style="position:absolute;margin-left:182pt;margin-top:358pt;width:370pt;height:16pt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Ok+vg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7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5606AC" id="Line 288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57eGAIAACwEAAAOAAAAZHJzL2Uyb0RvYy54bWysU8GO2jAQvVfqP1i5QxLIQo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EjOe3hgCAAAs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4749800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6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23FC9E" id="Line 289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4pt" to="552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iaGA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2527300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5" name="Rectangl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5.1  Aktivity projektu realizované v oprávnenom území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0" o:spid="_x0000_s1137" style="position:absolute;margin-left:42pt;margin-top:199pt;width:510pt;height:19pt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5.1  Aktivity projektu realizované v oprávnenom území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4940300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4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5.2  Aktivity projektu realizované mimo oprávneného územia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1" o:spid="_x0000_s1138" style="position:absolute;margin-left:42pt;margin-top:389pt;width:510pt;height:19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5.2  Aktivity projektu realizované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333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990B5B" id="Rectangle 292" o:spid="_x0000_s1026" style="position:absolute;margin-left:42pt;margin-top:447pt;width:51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2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BCC409" id="Rectangle 293" o:spid="_x0000_s1026" style="position:absolute;margin-left:42pt;margin-top:447pt;width:300pt;height:16pt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f1BrA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1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4" o:spid="_x0000_s1139" style="position:absolute;margin-left:42pt;margin-top:447pt;width:110pt;height:16pt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lKvuAIAAL8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>
                <wp:simplePos x="0" y="0"/>
                <wp:positionH relativeFrom="page">
                  <wp:posOffset>1930400</wp:posOffset>
                </wp:positionH>
                <wp:positionV relativeFrom="page">
                  <wp:posOffset>5676900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5" o:spid="_x0000_s1140" style="position:absolute;margin-left:152pt;margin-top:447pt;width:190pt;height:16pt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xLS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9" name="Lin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0C83F8" id="Line 296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BeQEr8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478DAA" id="Rectangle 297" o:spid="_x0000_s1026" style="position:absolute;margin-left:342pt;margin-top:447pt;width:21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Ynv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5676900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6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8" o:spid="_x0000_s1141" style="position:absolute;margin-left:452pt;margin-top:447pt;width:10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zHv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5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9" o:spid="_x0000_s1142" style="position:absolute;margin-left:342pt;margin-top:447pt;width:110pt;height:16pt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4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F4B15A" id="Line 30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eQ2Fg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AICeQ2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23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A74066" id="Line 301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5981700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2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2" o:spid="_x0000_s1143" style="position:absolute;margin-left:42pt;margin-top:471pt;width:510pt;height:22pt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1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BC8126" id="Rectangle 303" o:spid="_x0000_s1026" style="position:absolute;margin-left:42pt;margin-top:493pt;width:51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XK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0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6639FF" id="Rectangle 304" o:spid="_x0000_s1026" style="position:absolute;margin-left:42pt;margin-top:493pt;width:51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6261100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3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5" o:spid="_x0000_s1144" style="position:absolute;margin-left:67pt;margin-top:493pt;width:485pt;height:16pt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EBBuwIAALs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2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6" o:spid="_x0000_s1145" style="position:absolute;margin-left:42pt;margin-top:493pt;width:25pt;height:16pt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BzouQIAALo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1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9D2E1A" id="Line 307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3pt" to="552pt,4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+D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6464300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0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B83FC5" id="Line 308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9pt" to="552pt,5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4s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6565900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9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9" o:spid="_x0000_s1146" style="position:absolute;margin-left:42pt;margin-top:517pt;width:510pt;height:22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5RuAIAALc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8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3F9C9" id="Rectangle 310" o:spid="_x0000_s1026" style="position:absolute;margin-left:42pt;margin-top:539pt;width:510pt;height:49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ttrQIAAKc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7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D558DF" id="Rectangle 311" o:spid="_x0000_s1026" style="position:absolute;margin-left:42pt;margin-top:539pt;width:510pt;height:33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B028Jf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6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3FCA83" id="Rectangle 312" o:spid="_x0000_s1026" style="position:absolute;margin-left:42pt;margin-top:539pt;width:510pt;height:33pt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CppZFI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5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3" o:spid="_x0000_s1147" style="position:absolute;margin-left:42pt;margin-top:555pt;width:120pt;height:16pt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7OB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4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4" o:spid="_x0000_s1148" style="position:absolute;margin-left:162pt;margin-top:555pt;width:390pt;height:16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7251700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3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5EACA4" id="Rectangle 315" o:spid="_x0000_s1026" style="position:absolute;margin-left:172pt;margin-top:571pt;width:380pt;height:1pt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BJ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7264400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1012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95A589" id="Line 316" o:spid="_x0000_s1026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572pt" to="552pt,5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1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7" o:spid="_x0000_s1149" style="position:absolute;margin-left:42pt;margin-top:539pt;width:12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YJJ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6845300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0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8" o:spid="_x0000_s1150" style="position:absolute;margin-left:162pt;margin-top:539pt;width:390pt;height:16pt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9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DC3309" id="Rectangle 319" o:spid="_x0000_s1026" style="position:absolute;margin-left:42pt;margin-top:572pt;width:510pt;height:16pt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ASrg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8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0" o:spid="_x0000_s1151" style="position:absolute;margin-left:42pt;margin-top:572pt;width:130pt;height:16pt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7264400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7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1" o:spid="_x0000_s1152" style="position:absolute;margin-left:182pt;margin-top:572pt;width:370pt;height:16pt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6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10171D" id="Line 322" o:spid="_x0000_s1026" style="position:absolute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9pt" to="552pt,5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Oh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5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555A53" id="Line 323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0ie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JlE&#10;SOIWtrTjkqHxaOz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AS40ie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5181600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4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3B4212" id="Rectangle 324" o:spid="_x0000_s1026" style="position:absolute;margin-left:42pt;margin-top:408pt;width:510pt;height:24pt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oGIrw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5283200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3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9A5CA4" id="Line 325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16pt" to="552pt,4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+3d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BlH&#10;SOIWtrTjkqHxa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5486400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CF70B3" id="Line 326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in" to="552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G6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ySj&#10;CEncwpa2XDI0Hk3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1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E05DFC" id="Rectangle 327" o:spid="_x0000_s1026" style="position:absolute;margin-left:42pt;margin-top:780pt;width:125pt;height:20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/8DrQIAAKc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C4a/8D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00332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328" name="Obrázok 3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0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9" o:spid="_x0000_s1153" style="position:absolute;margin-left:533pt;margin-top:780pt;width:20pt;height:10pt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dO0N37ECAACx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9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0" o:spid="_x0000_s1154" style="position:absolute;margin-left:513pt;margin-top:780pt;width:20pt;height:10pt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1HEsQIAALA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EaXUcSxAgAAsA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8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1" o:spid="_x0000_s1155" style="position:absolute;margin-left:167pt;margin-top:780pt;width:205pt;height:10pt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6" w:name="JR_PAGE_ANCHOR_0_4"/>
      <w:bookmarkEnd w:id="6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07424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7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Merateľné ukazovatele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2" o:spid="_x0000_s1156" style="position:absolute;margin-left:82pt;margin-top:1in;width:470pt;height:43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vebwf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Merateľné ukazovatele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6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6.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3" o:spid="_x0000_s1157" style="position:absolute;margin-left:42pt;margin-top:1in;width:40pt;height:43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6.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5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6.1  Príspevok aktivít k merateľným ukazovateľom projektu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4" o:spid="_x0000_s1158" style="position:absolute;margin-left:42pt;margin-top:115pt;width:510pt;height:19pt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6.1  Príspevok aktivít k merateľným ukazovateľom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4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0B0891" id="Rectangle 335" o:spid="_x0000_s1026" style="position:absolute;margin-left:42pt;margin-top:206pt;width:510pt;height:94pt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BgMoej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3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24A3F7" id="Rectangle 336" o:spid="_x0000_s1026" style="position:absolute;margin-left:42pt;margin-top:206pt;width:510pt;height:94pt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DupCpf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2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E10AD6" id="Rectangle 337" o:spid="_x0000_s1026" style="position:absolute;margin-left:42pt;margin-top:206pt;width:510pt;height:16pt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kFKrwIAAKYFAAAOAAAAZHJzL2Uyb0RvYy54bWysVG1v0zAQ/o7Ef7D8PctLva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2616200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1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8" o:spid="_x0000_s1159" style="position:absolute;margin-left:462pt;margin-top:206pt;width:90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2egvAIAALo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>
                <wp:simplePos x="0" y="0"/>
                <wp:positionH relativeFrom="page">
                  <wp:posOffset>1549400</wp:posOffset>
                </wp:positionH>
                <wp:positionV relativeFrom="page">
                  <wp:posOffset>2616200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0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9" o:spid="_x0000_s1160" style="position:absolute;margin-left:122pt;margin-top:206pt;width:210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eSy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FPojSAckfYa2EbHhFE0mqW3R0OsMPB/7B2WL1P29rL5pJOSyBT96q5QcWkpqABZaf//igt1o&#10;uIrWwwdZQ3yyNdJ1a9+ozgaEPqC9I+XpRArdG1TBYTSbzYMAs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9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0" o:spid="_x0000_s1161" style="position:absolute;margin-left:42pt;margin-top:206pt;width:80pt;height:16pt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KDQugIAAL8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8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1" o:spid="_x0000_s1162" style="position:absolute;margin-left:332pt;margin-top:206pt;width:130pt;height:16pt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uCE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7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381FC6" id="Line 342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990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6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E0B6E5" id="Rectangle 343" o:spid="_x0000_s1026" style="position:absolute;margin-left:42pt;margin-top:222pt;width:510pt;height:78pt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Berg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5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F5D788" id="Rectangle 344" o:spid="_x0000_s1026" style="position:absolute;margin-left:42pt;margin-top:222pt;width:510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cwg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4glGgnZA0kdoGxWblqFrQm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HThzCC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4" name="Rectangl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8B3E68" id="Rectangle 345" o:spid="_x0000_s1026" style="position:absolute;margin-left:42pt;margin-top:222pt;width:510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Qt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oKRoB2Q9BHaRsWmZeiaTG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EHiFC2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3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6" o:spid="_x0000_s1163" style="position:absolute;margin-left:42pt;margin-top:222pt;width:108pt;height:16pt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2" name="Rectang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39B3C3" id="Rectangle 347" o:spid="_x0000_s1026" style="position:absolute;margin-left:42pt;margin-top:222pt;width:510pt;height:16pt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9I0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2819400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1" name="Rectangl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8" o:spid="_x0000_s1164" style="position:absolute;margin-left:162pt;margin-top:222pt;width:390pt;height:16pt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7Op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0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6DE704" id="Line 34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lVuJAIAAEcEAAAOAAAAZHJzL2Uyb0RvYy54bWysU8GO2jAQvVfqP1i5QxLIsh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9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1DD89C" id="Rectangle 350" o:spid="_x0000_s1026" style="position:absolute;margin-left:42pt;margin-top:238pt;width:510pt;height:29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8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99B5F0" id="Rectangle 351" o:spid="_x0000_s1026" style="position:absolute;margin-left:42pt;margin-top:238pt;width:510pt;height:29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7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3A3D3A" id="Rectangle 352" o:spid="_x0000_s1026" style="position:absolute;margin-left:42pt;margin-top:238pt;width:51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NS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xDFGgnZA0kdoGxWblqHrSWR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Oo8mgT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sdZOG2bAS8+mM&#10;8CJyAbwq+f8O1S8AAAD//wMAUEsBAi0AFAAGAAgAAAAhALaDOJL+AAAA4QEAABMAAAAAAAAAAAAA&#10;AAAAAAAAAFtDb250ZW50X1R5cGVzXS54bWxQSwECLQAUAAYACAAAACEAOP0h/9YAAACUAQAACwAA&#10;AAAAAAAAAAAAAAAvAQAAX3JlbHMvLnJlbHNQSwECLQAUAAYACAAAACEAqw7TUq8CAACmBQAADgAA&#10;AAAAAAAAAAAAAAAuAgAAZHJzL2Uyb0RvYy54bWxQSwECLQAUAAYACAAAACEA6jyaB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3022600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6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3" o:spid="_x0000_s1165" style="position:absolute;margin-left:162pt;margin-top:238pt;width:390pt;height:16pt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Ha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5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4" o:spid="_x0000_s1166" style="position:absolute;margin-left:42pt;margin-top:238pt;width:120pt;height:16pt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oSr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4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ADCBC7" id="Rectangle 355" o:spid="_x0000_s1026" style="position:absolute;margin-left:150pt;margin-top:238pt;width:402pt;height:16pt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973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57BCD" id="Line 356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38pt" to="552pt,2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FGp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3225800</wp:posOffset>
                </wp:positionV>
                <wp:extent cx="4826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2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0F8CBF" id="Rectangle 357" o:spid="_x0000_s1026" style="position:absolute;margin-left:172pt;margin-top:254pt;width:380pt;height:13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ntv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3225800</wp:posOffset>
                </wp:positionV>
                <wp:extent cx="11430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1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Cieľová hodnota</w:t>
                            </w:r>
                            <w:r w:rsidR="007F6EFF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8" o:spid="_x0000_s1167" style="position:absolute;margin-left:462pt;margin-top:254pt;width:90pt;height:13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" o:allowincell="f" filled="f" stroked="f">
                <v:textbox inset="0,0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Cieľová hodnota</w:t>
                      </w:r>
                      <w:r w:rsidR="007F6EFF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3390900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970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8633BB" id="Line 35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67pt" to="552pt,2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pnJQ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9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08ED0D" id="Rectangle 360" o:spid="_x0000_s1026" style="position:absolute;margin-left:42pt;margin-top:267pt;width:510pt;height:16pt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8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1" o:spid="_x0000_s1168" style="position:absolute;margin-left:42pt;margin-top:267pt;width:110pt;height:16pt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7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BB4335" id="Rectangle 362" o:spid="_x0000_s1026" style="position:absolute;margin-left:182pt;margin-top:267pt;width:370pt;height:16pt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6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3" o:spid="_x0000_s1169" style="position:absolute;margin-left:182pt;margin-top:267pt;width:28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3390900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5" name="Rectang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 w:rsidP="00C54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4" o:spid="_x0000_s1170" style="position:absolute;margin-left:462pt;margin-top:267pt;width:9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VjK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 w:rsidP="00C540C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3594100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4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359EB1" id="Rectangle 365" o:spid="_x0000_s1026" style="position:absolute;margin-left:42pt;margin-top:283pt;width:510pt;height:16pt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iJ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YoKRoB2Q9BHaRsWmZeg6ntgWDb1OwfOxf1AWpO7vZflFIyGXDfixW6Xk0DBaQWGh9fcvLtiN&#10;hqtoPbyTFcSnWyNdt/a16mxA6APaO1KeTqSwvUElHMZkOg0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3" name="Rectangl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730926" id="Rectangle 366" o:spid="_x0000_s1026" style="position:absolute;margin-left:182pt;margin-top:283pt;width:370pt;height:16pt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Em7rwIAAKY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2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7" o:spid="_x0000_s1171" style="position:absolute;margin-left:182pt;margin-top:283pt;width:280pt;height:16pt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w1FvQIAALo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" o:allowincell="f" filled="f" stroked="f">
                <v:textbox inset="0,3pt,10pt,3pt">
                  <w:txbxContent>
                    <w:p w:rsidR="00796472" w:rsidRDefault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3594100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1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8" o:spid="_x0000_s1172" style="position:absolute;margin-left:462pt;margin-top:283pt;width:90pt;height:16pt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3797300</wp:posOffset>
                </wp:positionV>
                <wp:extent cx="6477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0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E0CA62" id="Rectangle 369" o:spid="_x0000_s1026" style="position:absolute;margin-left:42pt;margin-top:299pt;width:510pt;height:1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57ArQIAAKU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9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645532" id="Line 370" o:spid="_x0000_s1026" style="position:absolute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61ZGQ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Cwi&#10;JHELIu24ZGg8C9PptM0hqJR74/sjF/mqd4p8t0iqssHyyALLt6uGxNTPM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8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AD2A63" id="Line 371" o:spid="_x0000_s1026" style="position:absolute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7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9DF438" id="Line 372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Rae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Mwi&#10;JHELIu24ZGg8G/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4dkWnh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6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C9CE65" id="Line 373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TDa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j&#10;JHELIu24ZGg8G/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5" name="Lin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EBFE91" id="Line 374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5R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i&#10;JHELIu24ZGg8y/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sy3OUR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812800"/>
                <wp:effectExtent l="0" t="0" r="0" b="0"/>
                <wp:wrapThrough wrapText="bothSides">
                  <wp:wrapPolygon edited="0">
                    <wp:start x="-32" y="0"/>
                    <wp:lineTo x="-32" y="21347"/>
                    <wp:lineTo x="21600" y="21347"/>
                    <wp:lineTo x="21600" y="0"/>
                    <wp:lineTo x="-32" y="0"/>
                  </wp:wrapPolygon>
                </wp:wrapThrough>
                <wp:docPr id="954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8128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A880AC" id="Rectangle 375" o:spid="_x0000_s1026" style="position:absolute;margin-left:42pt;margin-top:142pt;width:510pt;height:64pt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3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26798B" id="Rectangle 376" o:spid="_x0000_s1026" style="position:absolute;margin-left:42pt;margin-top:158pt;width:510pt;height:48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SKkrg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3683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2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F1C89D" id="Rectangle 377" o:spid="_x0000_s1026" style="position:absolute;margin-left:42pt;margin-top:158pt;width:290pt;height:48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1524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1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8" o:spid="_x0000_s1173" style="position:absolute;margin-left:42pt;margin-top:158pt;width:120pt;height:48pt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2006600</wp:posOffset>
                </wp:positionV>
                <wp:extent cx="2159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0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9" o:spid="_x0000_s1174" style="position:absolute;margin-left:162pt;margin-top:158pt;width:170pt;height:48pt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609600"/>
                <wp:effectExtent l="0" t="0" r="0" b="0"/>
                <wp:wrapThrough wrapText="bothSides">
                  <wp:wrapPolygon edited="0">
                    <wp:start x="-2147483648" y="0"/>
                    <wp:lineTo x="-2147483648" y="68"/>
                    <wp:lineTo x="-2147483648" y="68"/>
                    <wp:lineTo x="-2147483648" y="0"/>
                    <wp:lineTo x="-2147483648" y="0"/>
                  </wp:wrapPolygon>
                </wp:wrapThrough>
                <wp:docPr id="949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683522" id="Line 380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8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C552CF" id="Rectangle 381" o:spid="_x0000_s1026" style="position:absolute;margin-left:332pt;margin-top:174pt;width:220pt;height:16pt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bzrQIAAKY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7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2" o:spid="_x0000_s1175" style="position:absolute;margin-left:332pt;margin-top:174pt;width:120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Lp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eI6RIB2Q9BnaRsSGUzRJIt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2209800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6" name="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3" o:spid="_x0000_s1176" style="position:absolute;margin-left:452pt;margin-top:174pt;width:100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vmH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azzASpAOSPkPZiNhwiibJ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45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06DAC4" id="Line 384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33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Qk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N8gpEi&#10;LYj0LBRH41ke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4" name="Rectangl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C90276" id="Rectangle 385" o:spid="_x0000_s1026" style="position:absolute;margin-left:332pt;margin-top:158pt;width:220pt;height:16pt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8vA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3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4F31BB" id="Rectangle 386" o:spid="_x0000_s1026" style="position:absolute;margin-left:332pt;margin-top:158pt;width:220pt;height:16pt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dXUrw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2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Čas plnenia: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7" o:spid="_x0000_s1177" style="position:absolute;margin-left:332pt;margin-top:158pt;width:120pt;height:16pt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PFs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OMJIkA5I+gxtI2LDKZokc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Čas plnenia: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1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8" o:spid="_x0000_s1178" style="position:absolute;margin-left:452pt;margin-top:158pt;width:100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bC1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Eax&#10;sLW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40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F05BFF" id="Line 389" o:spid="_x0000_s1026" style="position:absolute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9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6B30E5" id="Line 390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55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rSGg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8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A390F5" id="Line 391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7" name="Rectang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DFE2FC" id="Rectangle 392" o:spid="_x0000_s1026" style="position:absolute;margin-left:332pt;margin-top:190pt;width:220pt;height:16pt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Ox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cibTsa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6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9CE638" id="Rectangle 393" o:spid="_x0000_s1026" style="position:absolute;margin-left:332pt;margin-top:190pt;width:220pt;height:16pt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u8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RyULvK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5" name="Rectangl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4" o:spid="_x0000_s1179" style="position:absolute;margin-left:332pt;margin-top:190pt;width:120pt;height:16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Lk/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yRQjQTog6TO0jYgNp2iSxr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2413000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4" name="Rectangl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5" o:spid="_x0000_s1180" style="position:absolute;margin-left:452pt;margin-top:190pt;width:100pt;height:16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v1m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6iTESpAOSPkPZiNhwiibp1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3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667542" id="Line 396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55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FjeGQ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2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E56909" id="Line 397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H6aGQ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1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98C57D" id="Line 398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30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2498EA" id="Line 399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B+/lJX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9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EF5513" id="Rectangle 400" o:spid="_x0000_s1026" style="position:absolute;margin-left:42pt;margin-top:142pt;width:510pt;height:16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LXrQIAAKY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683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8" name="Rectang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F6FDE1" id="Rectangle 401" o:spid="_x0000_s1026" style="position:absolute;margin-left:42pt;margin-top:142pt;width:290pt;height:16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E/UrgIAAKYFAAAOAAAAZHJzL2Uyb0RvYy54bWysVG1v0zAQ/o7Ef7D8PctLvT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7" name="Rectangl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2" o:spid="_x0000_s1181" style="position:absolute;margin-left:42pt;margin-top:142pt;width:120pt;height:16pt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xPbuQ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15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6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3" o:spid="_x0000_s1182" style="position:absolute;margin-left:162pt;margin-top:142pt;width:170pt;height:16pt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5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27E852" id="Line 404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zF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4" name="Rectangl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FAB766" id="Rectangle 405" o:spid="_x0000_s1026" style="position:absolute;margin-left:332pt;margin-top:142pt;width:220pt;height:16pt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3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6" o:spid="_x0000_s1183" style="position:absolute;margin-left:332pt;margin-top:142pt;width:120pt;height:16pt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O3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aIKRIB2Q9BnaRsSGUxQHM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2" name="Rectangl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7" o:spid="_x0000_s1184" style="position:absolute;margin-left:452pt;margin-top:142pt;width:100pt;height:16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8Tw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1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685D55" id="Line 408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fK9FQ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20" name="Lin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9863CB" id="Line 409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E1GAIAACw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CZe7E1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19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93E1A0" id="Line 410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3911600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8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6.2  Prehľad merateľných ukazovateľov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1" o:spid="_x0000_s1185" style="position:absolute;margin-left:42pt;margin-top:308pt;width:510pt;height:27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" o:allowincell="f" filled="f" stroked="f">
                <v:textbox inset="0,0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6.2  Prehľad merateľných ukazovateľov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6477000" cy="520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7" name="Rectangl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01D48A" id="Rectangle 412" o:spid="_x0000_s1026" style="position:absolute;margin-left:42pt;margin-top:335pt;width:510pt;height:41pt;z-index:25208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6" name="Rectangl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6FEB10" id="Rectangle 413" o:spid="_x0000_s1026" style="position:absolute;margin-left:42pt;margin-top:335pt;width:62pt;height:25pt;z-index:25209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5" name="Rectangl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4" o:spid="_x0000_s1186" style="position:absolute;margin-left:42pt;margin-top:335pt;width:62pt;height:25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4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F89B58" id="Line 415" o:spid="_x0000_s1026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35pt" to="10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17hGA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3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3DFDA0" id="Line 416" o:spid="_x0000_s1026" style="position:absolute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in" to="10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a3kFQIAACs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2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A986F2" id="Rectangle 417" o:spid="_x0000_s1026" style="position:absolute;margin-left:104pt;margin-top:335pt;width:130pt;height:25pt;z-index:2520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ewCrgIAAKY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1" name="Rectangl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8" o:spid="_x0000_s1187" style="position:absolute;margin-left:104pt;margin-top:335pt;width:130pt;height:25pt;z-index:25209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10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87D608" id="Line 419" o:spid="_x0000_s1026" style="position:absolute;z-index:2520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35pt" to="23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wVHGAIAACw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09" name="Lin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02ED52" id="Line 420" o:spid="_x0000_s1026" style="position:absolute;z-index:25209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5in" to="23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8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03A9EB" id="Rectangle 421" o:spid="_x0000_s1026" style="position:absolute;margin-left:234pt;margin-top:335pt;width:62pt;height:25pt;z-index:2520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7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2" o:spid="_x0000_s1188" style="position:absolute;margin-left:234pt;margin-top:335pt;width:62pt;height:25pt;z-index:25209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bdcuQIAALk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6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81BD04" id="Line 423" o:spid="_x0000_s1026" style="position:absolute;z-index:25210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35pt" to="296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PkGAIAACs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5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2B55CC" id="Line 424" o:spid="_x0000_s1026" style="position:absolute;z-index:25210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5in" to="296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ZpFQ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2656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4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A47837" id="Rectangle 425" o:spid="_x0000_s1026" style="position:absolute;margin-left:296pt;margin-top:335pt;width:1in;height:25pt;z-index:25210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g5qQIAAKU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3680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3" name="Rectang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6" o:spid="_x0000_s1189" style="position:absolute;margin-left:296pt;margin-top:335pt;width:1in;height:25pt;z-index:25210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2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30AE6D" id="Line 427" o:spid="_x0000_s1026" style="position:absolute;z-index:25210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35pt" to="368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/X7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1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AFA56D" id="Line 428" o:spid="_x0000_s1026" style="position:absolute;z-index:25210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5in" to="368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U6FAIAACs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6752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0" name="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E99C29" id="Rectangle 429" o:spid="_x0000_s1026" style="position:absolute;margin-left:368pt;margin-top:335pt;width:52pt;height:25pt;z-index:25210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7776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9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0" o:spid="_x0000_s1190" style="position:absolute;margin-left:368pt;margin-top:335pt;width:52pt;height:25pt;z-index:25210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8800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8" name="Lin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DBA201" id="Line 431" o:spid="_x0000_s1026" style="position:absolute;z-index:25210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35pt" to="420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7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579DA7" id="Line 432" o:spid="_x0000_s1026" style="position:absolute;z-index:25210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5in" to="420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OPd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6" name="Rectangl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1C2286" id="Rectangle 433" o:spid="_x0000_s1026" style="position:absolute;margin-left:420pt;margin-top:335pt;width:1in;height:25pt;z-index:25211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1872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11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4" o:spid="_x0000_s1191" style="position:absolute;margin-left:420pt;margin-top:335pt;width:1in;height:25pt;z-index:25211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2896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10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3CDB94" id="Line 435" o:spid="_x0000_s1026" style="position:absolute;z-index:25211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35pt" to="49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8mXFwIAACs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09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A105FE" id="Line 436" o:spid="_x0000_s1026" style="position:absolute;z-index:25211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5in" to="49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8ZV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4944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08" name="Rectang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458EC4" id="Rectangle 437" o:spid="_x0000_s1026" style="position:absolute;margin-left:492pt;margin-top:335pt;width:60pt;height:25pt;z-index:25211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UMm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7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8" o:spid="_x0000_s1192" style="position:absolute;margin-left:492pt;margin-top:335pt;width:60pt;height:25pt;z-index:25211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6992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6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839A94" id="Line 439" o:spid="_x0000_s1026" style="position:absolute;z-index:25211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35pt" to="55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2NFwIAACs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5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99ABA6" id="Line 440" o:spid="_x0000_s1026" style="position:absolute;z-index:25211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5in" to="55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9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4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1" o:spid="_x0000_s1193" style="position:absolute;margin-left:42pt;margin-top:5in;width:62pt;height:16pt;z-index:25211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jqyug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0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503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AF93D3" id="Line 442" o:spid="_x0000_s1026" style="position:absolute;z-index:25212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6pt" to="10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lgGAIAACs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1088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2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3" o:spid="_x0000_s1194" style="position:absolute;margin-left:104pt;margin-top:5in;width:130pt;height:16pt;z-index:25212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b4O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2112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4775200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501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BC8FC8" id="Line 444" o:spid="_x0000_s1026" style="position:absolute;z-index:25212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76pt" to="23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x2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3136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0" name="Rectang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5" o:spid="_x0000_s1195" style="position:absolute;margin-left:234pt;margin-top:5in;width:62pt;height:16pt;z-index:25212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499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FE87A1" id="Line 446" o:spid="_x0000_s1026" style="position:absolute;z-index:25212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76pt" to="296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8I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5184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8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7" o:spid="_x0000_s1196" style="position:absolute;margin-left:296pt;margin-top:5in;width:1in;height:16pt;z-index:25212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x7m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7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7F5FA0" id="Line 448" o:spid="_x0000_s1026" style="position:absolute;z-index:25212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76pt" to="368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laZ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7232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6" name="Rectang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9" o:spid="_x0000_s1197" style="position:absolute;margin-left:368pt;margin-top:5in;width:52pt;height:16pt;z-index:25212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4775200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495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DD349F" id="Line 450" o:spid="_x0000_s1026" style="position:absolute;z-index:25212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76pt" to="420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4" name="Rectang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1" o:spid="_x0000_s1198" style="position:absolute;margin-left:420pt;margin-top:5in;width:1in;height:16pt;z-index:25212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7uauQ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3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7B6642" id="Line 452" o:spid="_x0000_s1026" style="position:absolute;z-index:25213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76pt" to="49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+OU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1328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2" name="Rectang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3" o:spid="_x0000_s1199" style="position:absolute;margin-left:492pt;margin-top:5in;width:60pt;height:16pt;z-index:25213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YQwuwIAALk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4775200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491" name="Lin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BD2F50" id="Line 454" o:spid="_x0000_s1026" style="position:absolute;z-index:25213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76pt" to="55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4TH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5156200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0" name="Rectang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7.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5" o:spid="_x0000_s1200" style="position:absolute;margin-left:42pt;margin-top:406pt;width:40pt;height:43pt;z-index:25213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7.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5156200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9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Iné údaje na úrovni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6" o:spid="_x0000_s1201" style="position:absolute;margin-left:82pt;margin-top:406pt;width:470pt;height:43pt;z-index:25213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6KF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ieYSRIDyR9grYRseEUxUlq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Iné údaje na úrovni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5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488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4DE94E" id="Rectangle 457" o:spid="_x0000_s1026" style="position:absolute;margin-left:42pt;margin-top:457pt;width:510pt;height:16pt;z-index:25213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37338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6" name="Rectang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8138D4" id="Rectangle 458" o:spid="_x0000_s1026" style="position:absolute;margin-left:42pt;margin-top:457pt;width:294pt;height:16pt;z-index:25213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7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5" name="Rectang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9" o:spid="_x0000_s1202" style="position:absolute;margin-left:42pt;margin-top:457pt;width:1in;height:16pt;z-index:25213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kNcug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PMFI0A5I+gxlo2LdMkQmi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5803900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4" name="Rectang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27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0" o:spid="_x0000_s1203" style="position:absolute;margin-left:114pt;margin-top:457pt;width:222pt;height:16pt;z-index:25213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" o:allowincell="f" filled="f" stroked="f">
                <v:textbox inset="1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9520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2743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3" name="Rectang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9C43F6" id="Rectangle 461" o:spid="_x0000_s1026" style="position:absolute;margin-left:336pt;margin-top:457pt;width:3in;height:16pt;z-index:25213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0" allowOverlap="1">
                <wp:simplePos x="0" y="0"/>
                <wp:positionH relativeFrom="page">
                  <wp:posOffset>5613400</wp:posOffset>
                </wp:positionH>
                <wp:positionV relativeFrom="page">
                  <wp:posOffset>5803900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2" name="Rectang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2" o:spid="_x0000_s1204" style="position:absolute;margin-left:442pt;margin-top:457pt;width:110pt;height:16pt;z-index:25214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oUZvQ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" o:allowincell="f" filled="f" stroked="f">
                <v:textbox inset="2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156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1346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1" name="Rectangl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3" o:spid="_x0000_s1205" style="position:absolute;margin-left:336pt;margin-top:457pt;width:106pt;height:16pt;z-index:25214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480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F91599" id="Line 464" o:spid="_x0000_s1026" style="position:absolute;z-index:25214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7pt" to="552pt,4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o7FAIAACw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5" name="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06D399" id="Rectangle 465" o:spid="_x0000_s1026" style="position:absolute;margin-left:42pt;margin-top:473pt;width:510pt;height:32pt;z-index:25214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nKJ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4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907303" id="Rectangle 466" o:spid="_x0000_s1026" style="position:absolute;margin-left:42pt;margin-top:473pt;width:1in;height:16pt;z-index:25214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I/+qQIAAKU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5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3" name="Rectang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7" o:spid="_x0000_s1206" style="position:absolute;margin-left:42pt;margin-top:473pt;width:1in;height:16pt;z-index:25214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92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B4944C" id="Line 468" o:spid="_x0000_s1026" style="position:absolute;z-index:25214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9pt" to="11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1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433C11" id="Rectangle 469" o:spid="_x0000_s1026" style="position:absolute;margin-left:114pt;margin-top:473pt;width:222pt;height:16pt;z-index: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kWqg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0" name="Rectang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0" o:spid="_x0000_s1207" style="position:absolute;margin-left:114pt;margin-top:473pt;width:222pt;height:16pt;z-index:25214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9760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89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A8F711" id="Line 471" o:spid="_x0000_s1026" style="position:absolute;z-index: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489pt" to="336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LQv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JFMcNI&#10;kR5MehGKo/wp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8" name="Rectang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886B56" id="Rectangle 472" o:spid="_x0000_s1026" style="position:absolute;margin-left:336pt;margin-top:473pt;width:108pt;height:16pt;z-index:25215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76Wqw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180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7" name="Rectangl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3" o:spid="_x0000_s1208" style="position:absolute;margin-left:336pt;margin-top:473pt;width:108pt;height:16pt;z-index:25215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jmu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6" name="Lin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DEC816" id="Line 474" o:spid="_x0000_s1026" style="position:absolute;z-index:25215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489pt" to="44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3856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5" name="Rectangl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0FF2CE" id="Rectangle 475" o:spid="_x0000_s1026" style="position:absolute;margin-left:444pt;margin-top:473pt;width:108pt;height:16pt;z-index:25215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4" name="Rectangl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6" o:spid="_x0000_s1209" style="position:absolute;margin-left:444pt;margin-top:473pt;width:108pt;height:16pt;z-index:25215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QN8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I4wE7aBInyFtVGxahqL5z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3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D57DEB" id="Line 477" o:spid="_x0000_s1026" style="position:absolute;z-index:25215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489pt" to="552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Rn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BRjDFS&#10;pAORXoTiKJ9O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2" name="Rectang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8" o:spid="_x0000_s1210" style="position:absolute;margin-left:42pt;margin-top:489pt;width:1in;height:16pt;z-index:25215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Pmh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bjOMJI0A5I+gxlo2LdMkRms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7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6413500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81" name="Lin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2D3434" id="Line 479" o:spid="_x0000_s1026" style="position:absolute;z-index:25215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5pt" to="11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0" name="Rectang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0" o:spid="_x0000_s1211" style="position:absolute;margin-left:114pt;margin-top:489pt;width:222pt;height:16pt;z-index:25215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6413500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79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4BA26F" id="Line 481" o:spid="_x0000_s1026" style="position:absolute;z-index:25216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505pt" to="336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Sjn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LF0wwj&#10;RXow6UUojvIi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8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2" o:spid="_x0000_s1212" style="position:absolute;margin-left:336pt;margin-top:489pt;width:108pt;height:16pt;z-index:25216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KP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204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7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7C9246" id="Line 483" o:spid="_x0000_s1026" style="position:absolute;z-index:25216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505pt" to="44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RFk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AxnWKk&#10;SAcivQjFUV6M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6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4" o:spid="_x0000_s1213" style="position:absolute;margin-left:444pt;margin-top:489pt;width:108pt;height:16pt;z-index:25216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I0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ezzAStIMifYa0UbFpGYriy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4096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5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23835A" id="Line 485" o:spid="_x0000_s1026" style="position:absolute;z-index:25216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505pt" to="552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mrGQIAACw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61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74" name="Rectang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55FEC2" id="Rectangle 486" o:spid="_x0000_s1026" style="position:absolute;margin-left:42pt;margin-top:780pt;width:125pt;height:20pt;z-index:25216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vzgrAIAAKY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P/S/OC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16716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487" name="Obrázok 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819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3" name="Rectangl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8" o:spid="_x0000_s1214" style="position:absolute;margin-left:533pt;margin-top:780pt;width:20pt;height:10pt;z-index:25216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aFEsQ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s42hRLECAACw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2" name="Rectang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9" o:spid="_x0000_s1215" style="position:absolute;margin-left:513pt;margin-top:780pt;width:20pt;height:10pt;z-index:25216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1" name="Rectang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0" o:spid="_x0000_s1216" style="position:absolute;margin-left:167pt;margin-top:780pt;width:205pt;height:10pt;z-index:25217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eXjsQIAALE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7" w:name="JR_PAGE_ANCHOR_0_5"/>
      <w:bookmarkEnd w:id="7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5420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5095875</wp:posOffset>
                </wp:positionV>
                <wp:extent cx="2857500" cy="4254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0" name="Rectang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1" o:spid="_x0000_s1217" style="position:absolute;margin-left:202pt;margin-top:401.25pt;width:225pt;height:33.5pt;z-index:25225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2857500" cy="3714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9" name="Rectang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2" o:spid="_x0000_s1218" style="position:absolute;margin-left:202pt;margin-top:265pt;width:225pt;height:29.25pt;z-index:25221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191516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8" name="Rectang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51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3" o:spid="_x0000_s1219" style="position:absolute;margin-left:342pt;margin-top:158pt;width:150.8pt;height:16pt;z-index:25218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" o:allowincell="f" filled="f" stroked="f">
                <v:textbox inset="10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7" name="Rectang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8.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4" o:spid="_x0000_s1220" style="position:absolute;margin-left:42pt;margin-top:1in;width:40pt;height:43pt;z-index:25217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3sztwIAALU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8.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2288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6" name="Rectang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Rozpočet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5" o:spid="_x0000_s1221" style="position:absolute;margin-left:82pt;margin-top:1in;width:470pt;height:43pt;z-index:25217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6iL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maYiRIDyR9grYRseEUxVli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HmR7ciK5leBKNI5aQxif1metsOk/twLoPhLtBGs1Omnd7Nd79yjCZ/2vZfMEGlYS&#10;JAZqhJkHi06q7xiNMD8KrL9tiaIY8XcC3oEdNm4RRjOrXnW0ridrFiTWTEQNGAU2x+XSTNNpOyi2&#10;6SBE6Lok5C08mpY5PdsHNaVzeGowHFxZh0Fmp8/53nk9j9vFLwA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KsfqIu4AgAA&#10;tg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Rozpočet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5" name="Rectang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8.1  Rozpočet prijímateľa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6" o:spid="_x0000_s1222" style="position:absolute;margin-left:42pt;margin-top:115pt;width:510pt;height:19pt;z-index:25217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KvOsQIAAK0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8.1  Rozpočet prijímateľa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864" name="Rectang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2A5035" id="Rectangle 497" o:spid="_x0000_s1026" style="position:absolute;margin-left:42pt;margin-top:142pt;width:510pt;height:32pt;z-index:2521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3" name="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0C6DB6" id="Rectangle 498" o:spid="_x0000_s1026" style="position:absolute;margin-left:42pt;margin-top:142pt;width:510pt;height:32pt;z-index:25217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Wl6rQ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6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2" name="Rectangl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870E8E" id="Rectangle 499" o:spid="_x0000_s1026" style="position:absolute;margin-left:42pt;margin-top:142pt;width:300pt;height:32pt;z-index:25217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AQhq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1" name="Rectang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0" o:spid="_x0000_s1223" style="position:absolute;margin-left:42pt;margin-top:142pt;width:120pt;height:32pt;z-index:2521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84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0" name="Rectang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1" o:spid="_x0000_s1224" style="position:absolute;margin-left:162pt;margin-top:142pt;width:180pt;height:32pt;z-index:25217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945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859" name="Lin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FE6BC" id="Line 502" o:spid="_x0000_s1026" style="position:absolute;z-index:25217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048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8" name="Rectang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1A8D38" id="Rectangle 503" o:spid="_x0000_s1026" style="position:absolute;margin-left:342pt;margin-top:158pt;width:210pt;height:16pt;z-index:25218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7" name="Rectang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4" o:spid="_x0000_s1225" style="position:absolute;margin-left:452pt;margin-top:158pt;width:100pt;height:16pt;z-index:25218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9v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OuU&#10;b2+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6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433FE4" id="Line 505" o:spid="_x0000_s1026" style="position:absolute;z-index:2521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457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5" name="Rectang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825B80" id="Rectangle 506" o:spid="_x0000_s1026" style="position:absolute;margin-left:342pt;margin-top:142pt;width:210pt;height:16pt;z-index:25218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K9AWA6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4" name="Rectang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591D17" id="Rectangle 507" o:spid="_x0000_s1026" style="position:absolute;margin-left:342pt;margin-top:142pt;width:210pt;height:16pt;z-index:25218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4ADrg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QhGgnZA0kdoGxWblqFJMLUtGnqdgudj/6AsSN3fy/KLRkIuG/Bjt0rJoWG0gsJC6+9fXLAb&#10;DVfRengnK4hPt0a6bu1r1dmA0Ae0d6Q8nUhhe4NKOIzie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wDzZ6caGr1txKV49VQ3o7rsz7Y2p/7AFwfWXZqtQIdhb6W1ROIVUnQEsgOhhssGqm+&#10;YTTAoMiw/rqlimHUvhUg+CQkxE4WtyGTaQQbdW5Zn1uoKCFUhg1G43Jpxmm07RXfNJApdI0R8hYe&#10;Sc2dfu0DGqs6PC0YBg7JYXDZaXO+d17P43XxEw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JpDgAO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3" name="Rectang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8" o:spid="_x0000_s1226" style="position:absolute;margin-left:452pt;margin-top:142pt;width:100pt;height:16pt;z-index:25218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h+stw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ynWAkSAckfYayEbHhFE2D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2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9" o:spid="_x0000_s1227" style="position:absolute;margin-left:342pt;margin-top:142pt;width:110pt;height:16pt;z-index:25218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eOztwIAAL8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867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1" name="Lin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37266B" id="Line 510" o:spid="_x0000_s1026" style="position:absolute;z-index:25218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yrcGQIAACwEAAAOAAAAZHJzL2Uyb0RvYy54bWysU8GO2jAQvVfqP1i+QxIWWI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96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0" name="Lin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0F86CB" id="Line 511" o:spid="_x0000_s1026" style="position:absolute;z-index:2521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07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49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BA3DFA" id="Line 512" o:spid="_x0000_s1026" style="position:absolute;z-index:25219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eY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LN8jpEi&#10;LYj0LBRHk2wU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8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689C39" id="Line 513" o:spid="_x0000_s1026" style="position:absolute;z-index:25219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iI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27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7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D64D8D" id="Line 514" o:spid="_x0000_s1026" style="position:absolute;z-index:25219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yB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6" name="Rectangl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C83F1D" id="Rectangle 515" o:spid="_x0000_s1026" style="position:absolute;margin-left:42pt;margin-top:204pt;width:510pt;height:125pt;z-index:25219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Ej6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BgjQXsg6SO0jYpNx1AUR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OWISPq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5" name="Rectangl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6EE52C" id="Rectangle 516" o:spid="_x0000_s1026" style="position:absolute;margin-left:42pt;margin-top:204pt;width:510pt;height:125pt;z-index:25219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IoB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AgjQXsg6SO0jYpNx1AUx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IWsigG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4" name="Rectangl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CB9829" id="Rectangle 517" o:spid="_x0000_s1026" style="position:absolute;margin-left:42pt;margin-top:204pt;width:510pt;height:16pt;z-index:25219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2F2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32Nhdq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6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3" name="Rectangl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7725A2" id="Rectangle 518" o:spid="_x0000_s1026" style="position:absolute;margin-left:42pt;margin-top:204pt;width:510pt;height:16pt;z-index:25219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UQ9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yTVGgnZA0kdoGxWblqFJGNsWDb1OwfOxf1AWpO7vZflFIyGXDfixW6Xk0DBaQWGh9fcvLtiN&#10;hqtoPbyTFcSnWyNdt/a16mxA6APaO1KeTqSwvUElHE7JbBY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9J1EPa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2" name="Rectangl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9" o:spid="_x0000_s1228" style="position:absolute;margin-left:42pt;margin-top:204pt;width:108pt;height:16pt;z-index:25219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41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9A03BA" id="Line 520" o:spid="_x0000_s1026" style="position:absolute;z-index:25219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150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TdGQ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993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2590800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0" name="Rectangl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1" o:spid="_x0000_s1229" style="position:absolute;margin-left:162pt;margin-top:204pt;width:390pt;height:16pt;z-index:25219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0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39" name="Lin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71FE43" id="Line 522" o:spid="_x0000_s1026" style="position:absolute;z-index:25220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+4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Hy8i&#10;JHELIu24ZGgyGv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CmXF+4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1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8" name="Rectangl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C1B2A2" id="Rectangle 523" o:spid="_x0000_s1026" style="position:absolute;margin-left:42pt;margin-top:220pt;width:510pt;height:29pt;z-index:25220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IPx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Lw0g/G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3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7" name="Rectangl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51349A" id="Rectangle 524" o:spid="_x0000_s1026" style="position:absolute;margin-left:42pt;margin-top:220pt;width:510pt;height:29pt;z-index:25220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2bU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D/TZtS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4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2997200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6" name="Rectangl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4380A0" id="Rectangle 525" o:spid="_x0000_s1026" style="position:absolute;margin-left:42pt;margin-top:236pt;width:510pt;height:13pt;z-index:25220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ZoO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505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2997200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5" name="Rectangl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6" o:spid="_x0000_s1230" style="position:absolute;margin-left:427pt;margin-top:236pt;width:125pt;height:13pt;z-index:25220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k/A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xcRxhx0kOTPkPZCF93FEVBbE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6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4" name="Rectangl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E53D1C" id="Rectangle 527" o:spid="_x0000_s1026" style="position:absolute;margin-left:42pt;margin-top:220pt;width:510pt;height:16pt;z-index:25220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cyK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uyYYCdoBSR+hbVRsWoYmUWx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7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3" name="Rectangl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8" o:spid="_x0000_s1231" style="position:absolute;margin-left:42pt;margin-top:220pt;width:100pt;height:16pt;z-index:25220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rT9uA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8128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2" name="Rectangl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F11163" id="Rectangle 529" o:spid="_x0000_s1026" style="position:absolute;margin-left:150pt;margin-top:220pt;width:402pt;height:16pt;z-index:25220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91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2794000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7" name="Rectangl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0" o:spid="_x0000_s1232" style="position:absolute;margin-left:162pt;margin-top:220pt;width:390pt;height:16pt;z-index:25220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017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606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7E7AC3" id="Line 531" o:spid="_x0000_s1026" style="position:absolute;z-index:25221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20pt" to="552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1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5" name="Rectangl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AAF91D" id="Rectangle 532" o:spid="_x0000_s1026" style="position:absolute;margin-left:42pt;margin-top:249pt;width:510pt;height:40pt;z-index:25221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y3QrQIAAKY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4" name="Rectangl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3" o:spid="_x0000_s1233" style="position:absolute;margin-left:42pt;margin-top:249pt;width:130pt;height:16pt;z-index:25221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6M2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324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3" name="Rectangl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1B42E4" id="Rectangle 534" o:spid="_x0000_s1026" style="position:absolute;margin-left:172pt;margin-top:249pt;width:380pt;height:16pt;z-index:25221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ZFV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3162300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2" name="Rectangl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5" o:spid="_x0000_s1234" style="position:absolute;margin-left:182pt;margin-top:249pt;width:245pt;height:16pt;z-index:25221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odDuw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52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3162300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1" name="Rectangl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6" o:spid="_x0000_s1235" style="position:absolute;margin-left:427pt;margin-top:249pt;width:125pt;height:16pt;z-index:25221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G7JvA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63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00" name="Lin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90F63D" id="Line 537" o:spid="_x0000_s1026" style="position:absolute;z-index:25221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9pt" to="55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XclJA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7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9" name="Rectangl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835167" id="Rectangle 538" o:spid="_x0000_s1026" style="position:absolute;margin-left:42pt;margin-top:265pt;width:510pt;height:24pt;z-index:25221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loGsA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836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8" name="Rectangl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4FDB3D" id="Rectangle 539" o:spid="_x0000_s1026" style="position:absolute;margin-left:202pt;margin-top:265pt;width:350pt;height:24pt;z-index:25221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nC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3365500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7" name="Rectangl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0" o:spid="_x0000_s1236" style="position:absolute;margin-left:427pt;margin-top:265pt;width:125pt;height:24pt;z-index:25222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1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6" name="Rectangl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1" o:spid="_x0000_s1237" style="position:absolute;margin-left:42pt;margin-top:265pt;width:160pt;height:16pt;z-index:25222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5" name="Rectangl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910C65" id="Rectangle 542" o:spid="_x0000_s1026" style="position:absolute;margin-left:42pt;margin-top:289pt;width:510pt;height:40pt;z-index:25222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3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4" name="Rectangl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3" o:spid="_x0000_s1238" style="position:absolute;margin-left:42pt;margin-top:289pt;width:130pt;height:16pt;z-index:25222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zSQ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aYyRIB2Q9BnaRsSGUzSNJ7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451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3" name="Rectangl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4416D6" id="Rectangle 544" o:spid="_x0000_s1026" style="position:absolute;margin-left:172pt;margin-top:289pt;width:380pt;height:16pt;z-index:2522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46M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553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3670300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2" name="Rectangl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5" o:spid="_x0000_s1239" style="position:absolute;margin-left:182pt;margin-top:289pt;width:245pt;height:16pt;z-index:25222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3670300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1" name="Rectangle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6" o:spid="_x0000_s1240" style="position:absolute;margin-left:427pt;margin-top:289pt;width:125pt;height:16pt;z-index:25222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758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590" name="Lin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CA5398" id="Line 547" o:spid="_x0000_s1026" style="position:absolute;z-index:25222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9pt" to="552pt,2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EZ7JQIAAEcEAAAOAAAAZHJzL2Uyb0RvYy54bWysU8GO2jAQvVfqP1i5QxI2sB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8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7CCEC0" id="Rectangle 548" o:spid="_x0000_s1026" style="position:absolute;margin-left:42pt;margin-top:305pt;width:510pt;height:24pt;z-index:25222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963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7" name="Rectangl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48EFBD" id="Rectangle 549" o:spid="_x0000_s1026" style="position:absolute;margin-left:202pt;margin-top:305pt;width:350pt;height:24pt;z-index:25222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0e7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0656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6" name="Rectangle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0" o:spid="_x0000_s1241" style="position:absolute;margin-left:202pt;margin-top:305pt;width:225pt;height:24pt;z-index:25223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168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3873500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5" name="Rectangl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1" o:spid="_x0000_s1242" style="position:absolute;margin-left:427pt;margin-top:305pt;width:125pt;height:24pt;z-index:25223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/iu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2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4" name="Rectangle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2" o:spid="_x0000_s1243" style="position:absolute;margin-left:42pt;margin-top:305pt;width:160pt;height:16pt;z-index:25223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+Zl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3" name="Lin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A56A5F" id="Line 553" o:spid="_x0000_s1026" style="position:absolute;z-index:25223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n9d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mY8j&#10;JHELIu24ZGgyGf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B8Tn9d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4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4178300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2" name="Lin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814158" id="Line 554" o:spid="_x0000_s1026" style="position:absolute;z-index:25223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9pt" to="552pt,3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d9GAIAACw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2311400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1" name="Rectangl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5" o:spid="_x0000_s1244" style="position:absolute;margin-left:42pt;margin-top:182pt;width:510pt;height:22pt;z-index:25223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6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4279900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0" name="Rectangl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6" o:spid="_x0000_s1245" style="position:absolute;margin-left:42pt;margin-top:337pt;width:510pt;height:22pt;z-index:25223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9" name="Rectangl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A31A32" id="Rectangle 557" o:spid="_x0000_s1026" style="position:absolute;margin-left:42pt;margin-top:359pt;width:510pt;height:109pt;z-index:2522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phasA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8" name="Rectangle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9BE872" id="Rectangle 558" o:spid="_x0000_s1026" style="position:absolute;margin-left:42pt;margin-top:359pt;width:510pt;height:109pt;z-index:25223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bfyrw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9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7" name="Rectangl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276BA8" id="Rectangle 559" o:spid="_x0000_s1026" style="position:absolute;margin-left:42pt;margin-top:359pt;width:510pt;height:29pt;z-index:25223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Wi8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0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76" name="Rectangle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0" o:spid="_x0000_s1246" style="position:absolute;margin-left:42pt;margin-top:359pt;width:120pt;height:16pt;z-index:25224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8QZug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192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4559300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1" name="Rectangle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1" o:spid="_x0000_s1247" style="position:absolute;margin-left:162pt;margin-top:359pt;width:390pt;height:16pt;z-index:25224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3Ryuw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2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4762500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0" name="Rectangle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81F7F1" id="Rectangle 562" o:spid="_x0000_s1026" style="position:absolute;margin-left:42pt;margin-top:375pt;width:510pt;height:13pt;z-index:25224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396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4762500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9" name="Rectangle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3" o:spid="_x0000_s1248" style="position:absolute;margin-left:427pt;margin-top:375pt;width:125pt;height:13pt;z-index:25224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40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wEKUac9NCkz1A2wtcdRVF8bU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8" name="Lin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93BDD4" id="Line 564" o:spid="_x0000_s1026" style="position:absolute;z-index:25224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DjT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X9Q40x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7" name="Rectangle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A73A5E" id="Rectangle 565" o:spid="_x0000_s1026" style="position:absolute;margin-left:42pt;margin-top:388pt;width:510pt;height:40pt;z-index:25224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6" name="Rectangle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6" o:spid="_x0000_s1249" style="position:absolute;margin-left:42pt;margin-top:388pt;width:130pt;height:16pt;z-index:25224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YtvuwIAAL8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806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5" name="Rectangl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7C8FA1" id="Rectangle 567" o:spid="_x0000_s1026" style="position:absolute;margin-left:172pt;margin-top:388pt;width:380pt;height:16pt;z-index:25224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J4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owlGgnZA0kdoGxWblqHJd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4927600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4" name="Rectangle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8" o:spid="_x0000_s1250" style="position:absolute;margin-left:182pt;margin-top:388pt;width:245pt;height:16pt;z-index:25224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ud5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011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4927600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3" name="Rectangle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9" o:spid="_x0000_s1251" style="position:absolute;margin-left:427pt;margin-top:388pt;width:125pt;height:16pt;z-index:25225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22" name="Line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E936D1" id="Line 570" o:spid="_x0000_s1026" style="position:absolute;z-index:25225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8pt" to="552pt,3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2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1" name="Rectangle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F9D8A6" id="Rectangle 571" o:spid="_x0000_s1026" style="position:absolute;margin-left:42pt;margin-top:404pt;width:510pt;height:24pt;z-index:25225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2trgIAAKYFAAAOAAAAZHJzL2Uyb0RvYy54bWysVG1v0zAQ/o7Ef7D8PcvL3D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318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5130800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0" name="Rectangl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109F50" id="Rectangle 572" o:spid="_x0000_s1026" style="position:absolute;margin-left:202pt;margin-top:404pt;width:350pt;height:24pt;z-index:25225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OVzrQ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523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5130800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9" name="Rectangl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3" o:spid="_x0000_s1252" style="position:absolute;margin-left:427pt;margin-top:404pt;width:125pt;height:24pt;z-index:25225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6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8" name="Rectangl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4" o:spid="_x0000_s1253" style="position:absolute;margin-left:42pt;margin-top:404pt;width:160pt;height:16pt;z-index:25225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yAstg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72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7" name="Rectangl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7CB1D3" id="Rectangle 575" o:spid="_x0000_s1026" style="position:absolute;margin-left:42pt;margin-top:428pt;width:510pt;height:40pt;z-index:25225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8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6" name="Rectangle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6" o:spid="_x0000_s1254" style="position:absolute;margin-left:42pt;margin-top:428pt;width:130pt;height:16pt;z-index:25225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ZAT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aJhgJ0gNJn6BtRGw4RbN5Y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932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5" name="Rectangle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4BFB50" id="Rectangle 577" o:spid="_x0000_s1026" style="position:absolute;margin-left:172pt;margin-top:428pt;width:380pt;height:16pt;z-index:25225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yst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wwlGgnZA0kdoGxWblqHJb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035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5435600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4" name="Rectangle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8" o:spid="_x0000_s1255" style="position:absolute;margin-left:182pt;margin-top:428pt;width:245pt;height:16pt;z-index:25226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xDJ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5435600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3" name="Rectangle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9" o:spid="_x0000_s1256" style="position:absolute;margin-left:427pt;margin-top:428pt;width:125pt;height:16pt;z-index:25226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240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12" name="Line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23F2CD" id="Line 580" o:spid="_x0000_s1026" style="position:absolute;z-index:25226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8pt" to="552pt,4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3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1" name="Rectangle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8E10A8" id="Rectangle 581" o:spid="_x0000_s1026" style="position:absolute;margin-left:42pt;margin-top:444pt;width:510pt;height:24pt;z-index:25226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444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0" name="Rectangle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A31A26" id="Rectangle 582" o:spid="_x0000_s1026" style="position:absolute;margin-left:202pt;margin-top:444pt;width:350pt;height:24pt;z-index:25226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n3Yrg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547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9" name="Rectangle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3" o:spid="_x0000_s1257" style="position:absolute;margin-left:202pt;margin-top:444pt;width:225pt;height:24pt;z-index:25226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1pg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64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5638800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8" name="Rectangle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4" o:spid="_x0000_s1258" style="position:absolute;margin-left:427pt;margin-top:444pt;width:125pt;height:24pt;z-index:25226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vGr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7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7" name="Rectangl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5" o:spid="_x0000_s1259" style="position:absolute;margin-left:42pt;margin-top:444pt;width:160pt;height:16pt;z-index:25226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GK2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8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6" name="Line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791B09" id="Line 586" o:spid="_x0000_s1026" style="position:absolute;z-index:25226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cE2GA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HQXBNh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9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5943600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5" name="Line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7107D3" id="Line 587" o:spid="_x0000_s1026" style="position:absolute;z-index:25226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8pt" to="552pt,4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HZGAIAACwEAAAOAAAAZHJzL2Uyb0RvYy54bWysU8GO2jAQvVfqP1i5QxI2QI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1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04" name="Rectangle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E8C481" id="Rectangle 588" o:spid="_x0000_s1026" style="position:absolute;margin-left:42pt;margin-top:780pt;width:125pt;height:20pt;z-index:25227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BIQ/hG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27264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589" name="Obrázok 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366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3" name="Rectangle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0" o:spid="_x0000_s1260" style="position:absolute;margin-left:533pt;margin-top:780pt;width:20pt;height:10pt;z-index:25227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3S29qyAgAAsA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468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2" name="Rectangl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1" o:spid="_x0000_s1261" style="position:absolute;margin-left:513pt;margin-top:780pt;width:20pt;height:10pt;z-index:25227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571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1" name="Rectangl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2" o:spid="_x0000_s1262" style="position:absolute;margin-left:167pt;margin-top:780pt;width:205pt;height:10pt;z-index:25227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DYktAIAALE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8" w:name="JR_PAGE_ANCHOR_0_6"/>
      <w:bookmarkEnd w:id="8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36172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5048250</wp:posOffset>
                </wp:positionV>
                <wp:extent cx="2857500" cy="3968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0" name="Rectangl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3" o:spid="_x0000_s1263" style="position:absolute;margin-left:202pt;margin-top:397.5pt;width:225pt;height:31.25pt;z-index:25236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691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2857500" cy="3619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9" name="Rectangl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4" o:spid="_x0000_s1264" style="position:absolute;margin-left:202pt;margin-top:262pt;width:225pt;height:28.5pt;z-index:25232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902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1854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8" name="Rectangl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5" o:spid="_x0000_s1265" style="position:absolute;margin-left:342pt;margin-top:155pt;width:146pt;height:16pt;z-index:25228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" o:allowincell="f" filled="f" stroked="f">
                <v:textbox inset="10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6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635000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7" name="Rectangl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8.2  Rozpočty partnerov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6" o:spid="_x0000_s1266" style="position:absolute;margin-left:42pt;margin-top:50pt;width:510pt;height:19pt;z-index:25227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8.2  Rozpočty partnerov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7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1270000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6" name="Rectangl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AB94A" id="Rectangle 597" o:spid="_x0000_s1026" style="position:absolute;margin-left:42pt;margin-top:100pt;width:510pt;height:31pt;z-index:2522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1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795" name="Rectangl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6C56CA" id="Rectangle 598" o:spid="_x0000_s1026" style="position:absolute;margin-left:42pt;margin-top:139pt;width:510pt;height:32pt;z-index:25228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2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4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1C6DE3" id="Rectangle 599" o:spid="_x0000_s1026" style="position:absolute;margin-left:42pt;margin-top:139pt;width:510pt;height:32pt;z-index:25228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v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3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3" name="Rectangl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57FA2B" id="Rectangle 600" o:spid="_x0000_s1026" style="position:absolute;margin-left:42pt;margin-top:139pt;width:300pt;height:32pt;z-index:25228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4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2" name="Rectangl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1" o:spid="_x0000_s1267" style="position:absolute;margin-left:42pt;margin-top:139pt;width:120pt;height:32pt;z-index:25228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bLpuA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59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1765300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1" name="Rectangl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907" w:rsidRDefault="00796472" w:rsidP="00D5590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2" o:spid="_x0000_s1268" style="position:absolute;margin-left:162pt;margin-top:139pt;width:180pt;height:32pt;z-index:25228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" o:allowincell="f" filled="f" stroked="f">
                <v:textbox inset="0,3pt,10pt,3pt">
                  <w:txbxContent>
                    <w:p w:rsidR="00D55907" w:rsidRDefault="00796472" w:rsidP="00D5590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697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790" name="Lin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50D706" id="Line 603" o:spid="_x0000_s1026" style="position:absolute;z-index:25228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80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9" name="Rectangl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5BBEFB" id="Rectangle 604" o:spid="_x0000_s1026" style="position:absolute;margin-left:342pt;margin-top:155pt;width:210pt;height:16pt;z-index:25228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gxy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004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1968500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8" name="Rectangle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5" o:spid="_x0000_s1269" style="position:absolute;margin-left:452pt;margin-top:155pt;width:100pt;height:16pt;z-index:25229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rsa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107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7" name="Lin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32C5E8" id="Line 606" o:spid="_x0000_s1026" style="position:absolute;z-index:25229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20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6" name="Rectangl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CCE8C6" id="Rectangle 607" o:spid="_x0000_s1026" style="position:absolute;margin-left:342pt;margin-top:139pt;width:210pt;height:16pt;z-index:25229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awv9i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31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5" name="Rectangl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394820" id="Rectangle 608" o:spid="_x0000_s1026" style="position:absolute;margin-left:342pt;margin-top:139pt;width:210pt;height:16pt;z-index:25229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1y6wr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414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1765300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4" name="Rectangl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9" o:spid="_x0000_s1270" style="position:absolute;margin-left:452pt;margin-top:139pt;width:100pt;height:16pt;z-index:25229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516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3" name="Rectangle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0" o:spid="_x0000_s1271" style="position:absolute;margin-left:342pt;margin-top:139pt;width:110pt;height:16pt;z-index:25229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jKw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619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2" name="Lin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7ACD36" id="Line 611" o:spid="_x0000_s1026" style="position:absolute;z-index:25229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721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1" name="Lin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1EDAF0" id="Line 612" o:spid="_x0000_s1026" style="position:absolute;z-index:25229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824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0" name="Lin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20BF76" id="Line 613" o:spid="_x0000_s1026" style="position:absolute;z-index:25229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9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9" name="Lin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9BC2A7" id="Line 614" o:spid="_x0000_s1026" style="position:absolute;z-index:25229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mVnGAIAACw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0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8" name="Lin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D9C0C0" id="Line 615" o:spid="_x0000_s1026" style="position:absolute;z-index:2523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V7u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1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7" name="Rectangl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8F3A44" id="Rectangle 616" o:spid="_x0000_s1026" style="position:absolute;margin-left:42pt;margin-top:201pt;width:510pt;height:125pt;z-index:25230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VcH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xgjQXsg6SO0jYpNx1AUR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BVhVwe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6" name="Rectangl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9365B5" id="Rectangle 617" o:spid="_x0000_s1026" style="position:absolute;margin-left:42pt;margin-top:201pt;width:510pt;height:125pt;z-index:25230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elR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wgjQXsg6SO0jYpNx1AUx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DV96VG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3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5" name="Rectangl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B3E031" id="Rectangle 618" o:spid="_x0000_s1026" style="position:absolute;margin-left:42pt;margin-top:201pt;width:510pt;height:16pt;z-index:25230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UpU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xxOMBO2ApI/QNio2LUPTcGZ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4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4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656EFA" id="Rectangle 619" o:spid="_x0000_s1026" style="position:absolute;margin-left:42pt;margin-top:201pt;width:510pt;height:16pt;z-index:25230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pJZrg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3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0" o:spid="_x0000_s1272" style="position:absolute;margin-left:42pt;margin-top:201pt;width:108pt;height:16pt;z-index:25230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6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772" name="Lin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05BC99" id="Line 621" o:spid="_x0000_s1026" style="position:absolute;z-index:25230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150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74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2552700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1" name="Rectangl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907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2" o:spid="_x0000_s1273" style="position:absolute;margin-left:162pt;margin-top:201pt;width:390pt;height:16pt;z-index:25230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57m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8xAjQTog6TO0jYgNp2gWRbZFQ68z8HzsH5QtUvf3svqmkZDLFvzorVJyaCmpAVho/f2LC3aj&#10;4SpaDx9kDfHJ1kjXrX2jOhsQ+oD2jpSnEyl0b1AFh3E6nQQ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" o:allowincell="f" filled="f" stroked="f">
                <v:textbox inset="0,3pt,10pt,3pt">
                  <w:txbxContent>
                    <w:p w:rsidR="00D55907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0" name="Lin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CB9768" id="Line 623" o:spid="_x0000_s1026" style="position:absolute;z-index:25230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vQiGAIAACw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JGL0Ih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9" name="Rectangl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E41ADC" id="Rectangle 624" o:spid="_x0000_s1026" style="position:absolute;margin-left:42pt;margin-top:217pt;width:510pt;height:29pt;z-index:25230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29rw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O8uXb2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0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8" name="Rectangl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1F4BB6" id="Rectangle 625" o:spid="_x0000_s1026" style="position:absolute;margin-left:42pt;margin-top:217pt;width:510pt;height:29pt;z-index:2523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Ww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NothbC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7" name="Rectang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31F074" id="Rectangle 626" o:spid="_x0000_s1026" style="position:absolute;margin-left:42pt;margin-top:233pt;width:510pt;height:13pt;z-index:25231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FJ3rgIAAKY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257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2959100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6" name="Rectangl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7" o:spid="_x0000_s1274" style="position:absolute;margin-left:427pt;margin-top:233pt;width:125pt;height:13pt;z-index:25231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S5Tug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yLY4w46aFJn6FshK87iuJgZk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5" name="Rectangl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F501B9" id="Rectangle 628" o:spid="_x0000_s1026" style="position:absolute;margin-left:42pt;margin-top:217pt;width:510pt;height:16pt;z-index:2523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D+s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hOMBO2ApI/QNio2LUNxNLMtGnqdgudj/6AsSN3fy/KLRkIuG/Bjt0rJoWG0gsJC6+9fXLAb&#10;DVfRengnK4hPt0a6bu1r1dmA0Ae0d6Q8nUhhe4NKOIzJd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4" name="Rectangl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9" o:spid="_x0000_s1275" style="position:absolute;margin-left:42pt;margin-top:217pt;width:100pt;height:16pt;z-index:25231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5648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3" name="Rectangl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93F39" id="Rectangle 630" o:spid="_x0000_s1026" style="position:absolute;margin-left:150pt;margin-top:217pt;width:402pt;height:16pt;z-index:25231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2755900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2" name="Rectangle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1" o:spid="_x0000_s1276" style="position:absolute;margin-left:162pt;margin-top:217pt;width:390pt;height:16pt;z-index:25231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oHQvAIAALo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769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761" name="Line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04EEE" id="Line 632" o:spid="_x0000_s1026" style="position:absolute;z-index:25231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17pt" to="552pt,2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KpX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8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0" name="Rectangl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5B3FA7" id="Rectangle 633" o:spid="_x0000_s1026" style="position:absolute;margin-left:42pt;margin-top:246pt;width:510pt;height:40pt;z-index:25231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BY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9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9" name="Rectangl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4" o:spid="_x0000_s1277" style="position:absolute;margin-left:42pt;margin-top:246pt;width:130pt;height:16pt;z-index:25231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ur1uwIAAL8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076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8" name="Rectangl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27B90D" id="Rectangle 635" o:spid="_x0000_s1026" style="position:absolute;margin-left:172pt;margin-top:246pt;width:380pt;height:16pt;z-index:25232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rg1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oAqQTsg6SO0jYpNy1B8PbEtGnqdgudj/6AsSN3fy/KLRkIuG/Bjt0rJoWG0gsJC6+9fXLAb&#10;DVfRengnK4hPt0a6bu1r1dmA0Ae0d6Q8nUhhe4NKOCSzKA4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179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3124200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7" name="Rectangl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6" o:spid="_x0000_s1278" style="position:absolute;margin-left:182pt;margin-top:246pt;width:245pt;height:16pt;z-index:25232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28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3124200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6" name="Rectangl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7" o:spid="_x0000_s1279" style="position:absolute;margin-left:427pt;margin-top:246pt;width:125pt;height:16pt;z-index:25232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384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55" name="Line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EC38A9" id="Line 638" o:spid="_x0000_s1026" style="position:absolute;z-index:25232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6pt" to="552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dXV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4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4" name="Rectangl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6F47CE" id="Rectangle 639" o:spid="_x0000_s1026" style="position:absolute;margin-left:42pt;margin-top:262pt;width:510pt;height:24pt;z-index:25232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dEu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588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3" name="Rectangl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890201" id="Rectangle 640" o:spid="_x0000_s1026" style="position:absolute;margin-left:202pt;margin-top:262pt;width:350pt;height:24pt;z-index:25232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793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3327400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2" name="Rectangle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1" o:spid="_x0000_s1280" style="position:absolute;margin-left:427pt;margin-top:262pt;width:125pt;height:24pt;z-index:25232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1hL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+TCCNBeijSZ0gbERtO0SwObYrGQefg+TDcKxukHu5k/U0jIZcd+NEbpeTYUdIAMefvn12wCw1X&#10;0Xr8IBvAJ1sjXbZ2reotIOQB7VxRno5FoTuDatgMk3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8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1" name="Rectangle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2" o:spid="_x0000_s1281" style="position:absolute;margin-left:42pt;margin-top:262pt;width:160pt;height:16pt;z-index:25232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ZKQ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9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0" name="Rectangl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9E2EF3" id="Rectangle 643" o:spid="_x0000_s1026" style="position:absolute;margin-left:42pt;margin-top:286pt;width:510pt;height:40pt;z-index:25232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FQl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1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9" name="Rectangl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4" o:spid="_x0000_s1282" style="position:absolute;margin-left:42pt;margin-top:286pt;width:130pt;height:16pt;z-index:25233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MD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203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8" name="Rectangle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8545F1" id="Rectangle 645" o:spid="_x0000_s1026" style="position:absolute;margin-left:172pt;margin-top:286pt;width:380pt;height:16pt;z-index:25233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tL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305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3632200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7" name="Rectangle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="00796472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6" o:spid="_x0000_s1283" style="position:absolute;margin-left:182pt;margin-top:286pt;width:245pt;height:16pt;z-index:25233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  <w:r w:rsidR="00796472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408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3632200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6" name="Rectangl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7" o:spid="_x0000_s1284" style="position:absolute;margin-left:427pt;margin-top:286pt;width:125pt;height:16pt;z-index:25233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510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45" name="Lin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6D261" id="Line 648" o:spid="_x0000_s1026" style="position:absolute;z-index:25233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6pt" to="552pt,2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61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4" name="Rectangl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BB3FFF" id="Rectangle 649" o:spid="_x0000_s1026" style="position:absolute;margin-left:42pt;margin-top:302pt;width:510pt;height:24pt;z-index:25233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EJQr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715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3" name="Rectangl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D326BD" id="Rectangle 650" o:spid="_x0000_s1026" style="position:absolute;margin-left:202pt;margin-top:302pt;width:350pt;height:24pt;z-index:25233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0xHrA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8176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2" name="Rectangl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1" o:spid="_x0000_s1285" style="position:absolute;margin-left:202pt;margin-top:302pt;width:225pt;height:24pt;z-index:25233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XMF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/jCCNBeijSZ0gbERtO0SwJbYrGQefg+TDcKxukHu5k/U0jIZcd+NEbpeTYUdIAMefvn12wCw1X&#10;0Xr8IBvAJ1sjXbZ2reotIOQB7VxRno5FoTuDatiM0m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920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3835400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1" name="Rectangl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2" o:spid="_x0000_s1286" style="position:absolute;margin-left:427pt;margin-top:302pt;width:125pt;height:24pt;z-index:25233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0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0" name="Rectangl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3" o:spid="_x0000_s1287" style="position:absolute;margin-left:42pt;margin-top:302pt;width:160pt;height:16pt;z-index:25234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dlw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1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9" name="Line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49A041" id="Line 654" o:spid="_x0000_s1026" style="position:absolute;z-index:25234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6kQ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y8i&#10;JHELIu24ZGg6yf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fiupEB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2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4140200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8" name="Line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8F16D" id="Line 655" o:spid="_x0000_s1026" style="position:absolute;z-index:25234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6pt" to="552pt,3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9U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4NU&#10;Ercg0o5LhqaTiZ9Op20OQaXcG98fuchXvVPku0VSlQ2WRxZYvl01JKY+I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3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2273300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7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6" o:spid="_x0000_s1288" style="position:absolute;margin-left:42pt;margin-top:179pt;width:510pt;height:22pt;z-index:25234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Oq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UI0F6IOkTtI2IDacomS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4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4241800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6" name="Rectangl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7" o:spid="_x0000_s1289" style="position:absolute;margin-left:42pt;margin-top:334pt;width:510pt;height:22pt;z-index:25234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5rf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EI0F6IOkTtI2IDacoma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5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5" name="Rectangle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43ECE0" id="Rectangle 658" o:spid="_x0000_s1026" style="position:absolute;margin-left:42pt;margin-top:356pt;width:510pt;height:109pt;z-index:25234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6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4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1754BE" id="Rectangle 659" o:spid="_x0000_s1026" style="position:absolute;margin-left:42pt;margin-top:356pt;width:510pt;height:109pt;z-index:25234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7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3" name="Rectangle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DD99D8" id="Rectangle 660" o:spid="_x0000_s1026" style="position:absolute;margin-left:42pt;margin-top:356pt;width:510pt;height:29pt;z-index:25234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8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2" name="Rectangle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1" o:spid="_x0000_s1290" style="position:absolute;margin-left:42pt;margin-top:356pt;width:120pt;height:16pt;z-index:25234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94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4521200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1" name="Rectangle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2" o:spid="_x0000_s1291" style="position:absolute;margin-left:162pt;margin-top:356pt;width:390pt;height:16pt;z-index:25234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fzEvQIAALo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0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4724400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0" name="Rectangle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0A6418" id="Rectangle 663" o:spid="_x0000_s1026" style="position:absolute;margin-left:42pt;margin-top:372pt;width:510pt;height:13pt;z-index:25235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148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4724400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9" name="Rectangle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4" o:spid="_x0000_s1292" style="position:absolute;margin-left:427pt;margin-top:372pt;width:125pt;height:13pt;z-index:25235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iQ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2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28" name="Line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215022" id="Line 665" o:spid="_x0000_s1026" style="position:absolute;z-index:25235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C4W1oW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3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7" name="Rectangle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21513E" id="Rectangle 666" o:spid="_x0000_s1026" style="position:absolute;margin-left:42pt;margin-top:385pt;width:510pt;height:40pt;z-index:25235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4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6" name="Rectangle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7" o:spid="_x0000_s1293" style="position:absolute;margin-left:42pt;margin-top:385pt;width:130pt;height:16pt;z-index:25235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K5Jug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SjASpAeSPkHbiNhwipJkb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558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5" name="Rectangle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1C50E6" id="Rectangle 668" o:spid="_x0000_s1026" style="position:absolute;margin-left:172pt;margin-top:385pt;width:380pt;height:16pt;z-index:25235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660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4889500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4" name="Rectangle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9" o:spid="_x0000_s1294" style="position:absolute;margin-left:182pt;margin-top:385pt;width:245pt;height:16pt;z-index:25235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763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4889500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3" name="Rectangle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0" o:spid="_x0000_s1295" style="position:absolute;margin-left:427pt;margin-top:385pt;width:125pt;height:16pt;z-index:25235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865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22" name="Line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961E8E" id="Line 671" o:spid="_x0000_s1026" style="position:absolute;z-index:25235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5pt" to="552pt,3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9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1" name="Rectangle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2497D5" id="Rectangle 672" o:spid="_x0000_s1026" style="position:absolute;margin-left:42pt;margin-top:401pt;width:510pt;height:24pt;z-index:25235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Q/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070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5092700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0" name="Rectangle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5FE17B" id="Rectangle 673" o:spid="_x0000_s1026" style="position:absolute;margin-left:202pt;margin-top:401pt;width:350pt;height:24pt;z-index:25236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275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5092700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9" name="Rectangle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4" o:spid="_x0000_s1296" style="position:absolute;margin-left:427pt;margin-top:401pt;width:125pt;height:24pt;z-index:25236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3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8" name="Rectangle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5" o:spid="_x0000_s1297" style="position:absolute;margin-left:42pt;margin-top:401pt;width:160pt;height:16pt;z-index:25236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4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6" name="Rectangle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2456AD" id="Rectangle 676" o:spid="_x0000_s1026" style="position:absolute;margin-left:42pt;margin-top:425pt;width:510pt;height:40pt;z-index:25236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5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5" name="Rectangle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7" o:spid="_x0000_s1298" style="position:absolute;margin-left:42pt;margin-top:425pt;width:130pt;height:16pt;z-index:25236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MlKuwIAAL8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684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4" name="Rectangle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1F4A4" id="Rectangle 678" o:spid="_x0000_s1026" style="position:absolute;margin-left:172pt;margin-top:425pt;width:380pt;height:16pt;z-index:25236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9Tg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78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5397500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3" name="Rectangle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9" o:spid="_x0000_s1299" style="position:absolute;margin-left:182pt;margin-top:425pt;width:245pt;height:16pt;z-index:25236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66GvA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88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5397500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2" name="Rectangle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0" o:spid="_x0000_s1300" style="position:absolute;margin-left:427pt;margin-top:425pt;width:125pt;height:16pt;z-index:25236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99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11" name="Line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33780F" id="Line 681" o:spid="_x0000_s1026" style="position:absolute;z-index:25236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5pt" to="552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0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0" name="Rectangle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175927" id="Rectangle 682" o:spid="_x0000_s1026" style="position:absolute;margin-left:42pt;margin-top:441pt;width:510pt;height:24pt;z-index:25237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IGUr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196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09" name="Rectangle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B512D7" id="Rectangle 683" o:spid="_x0000_s1026" style="position:absolute;margin-left:202pt;margin-top:441pt;width:350pt;height:24pt;z-index:25237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ry4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299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8" name="Rectangle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4" o:spid="_x0000_s1301" style="position:absolute;margin-left:202pt;margin-top:441pt;width:225pt;height:24pt;z-index:25237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EcdvAIAALo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40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5600700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7" name="Rectangle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5" o:spid="_x0000_s1302" style="position:absolute;margin-left:427pt;margin-top:441pt;width:125pt;height:24pt;z-index:25237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5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6" name="Rectangle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6" o:spid="_x0000_s1303" style="position:absolute;margin-left:42pt;margin-top:441pt;width:160pt;height:16pt;z-index:25237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tAQtw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6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5" name="Line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0C2301" id="Line 687" o:spid="_x0000_s1026" style="position:absolute;z-index:25237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7g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ajjFS&#10;pAWRXoTiaDKbhu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AvRV7g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7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5905500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4" name="Line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7F4FAD" id="Line 688" o:spid="_x0000_s1026" style="position:absolute;z-index:25237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5pt" to="552pt,4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9PGA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876300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" name="Rectangle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831EEA" id="Rectangle 689" o:spid="_x0000_s1026" style="position:absolute;margin-left:42pt;margin-top:69pt;width:510pt;height:31pt;z-index:25237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22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6197600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" name="Rectangle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8.3 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Zazmluvnená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 výška NFP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0" o:spid="_x0000_s1304" style="position:absolute;margin-left:42pt;margin-top:488pt;width:510pt;height:27pt;z-index:25238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" o:allowincell="f" filled="f" stroked="f">
                <v:textbox inset="0,0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8.3 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Zazmluvnená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 výška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3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" name="Rectangle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463955" id="Rectangle 691" o:spid="_x0000_s1026" style="position:absolute;margin-left:42pt;margin-top:515pt;width:510pt;height:20pt;z-index:25238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4a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425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6540500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" name="Rectangle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381B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2" o:spid="_x0000_s1305" style="position:absolute;margin-left:422pt;margin-top:515pt;width:130pt;height:20pt;z-index:25238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" o:allowincell="f" filled="f" stroked="f">
                <v:textbox inset="5pt,5pt,5pt,5pt">
                  <w:txbxContent>
                    <w:p w:rsidR="00A5381B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52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" name="Rectangl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3" o:spid="_x0000_s1306" style="position:absolute;margin-left:42pt;margin-top:515pt;width:250pt;height:20pt;z-index:25238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6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6" name="Line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FFC96A" id="Line 694" o:spid="_x0000_s1026" style="position:absolute;z-index:25238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73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" name="Line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DF4CA9" id="Line 695" o:spid="_x0000_s1026" style="position:absolute;z-index:25238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71J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FUjvUkXAgAAKwQAAA4AAAAAAAAAAAAAAAAALgIAAGRycy9lMm9Eb2MueG1sUEsBAi0AFAAG&#10;AAgAAAAhAHi9BYv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8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" name="Rectangle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7E781" id="Rectangle 696" o:spid="_x0000_s1026" style="position:absolute;margin-left:42pt;margin-top:535pt;width:510pt;height:20pt;z-index:25238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937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6794500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" name="Rectangl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7" o:spid="_x0000_s1307" style="position:absolute;margin-left:422pt;margin-top:535pt;width:130pt;height:20pt;z-index:25238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04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" name="Rectangl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 pre projekty generujúce príjem: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8" o:spid="_x0000_s1308" style="position:absolute;margin-left:42pt;margin-top:535pt;width:250pt;height:20pt;z-index:2523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RI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 pre projekty generujúce príjem: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1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1" name="Line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7D0EB6" id="Line 699" o:spid="_x0000_s1026" style="position:absolute;z-index:25239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X0N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CwzX0NGAIAACsEAAAOAAAAAAAAAAAAAAAAAC4CAABkcnMvZTJvRG9jLnhtbFBLAQItABQA&#10;BgAIAAAAIQB4vQWL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2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0" name="Line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A6A42C" id="Line 700" o:spid="_x0000_s1026" style="position:absolute;z-index:2523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N9sYtc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3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9" name="Rectangle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D7A314" id="Rectangle 701" o:spid="_x0000_s1026" style="position:absolute;margin-left:42pt;margin-top:555pt;width:510pt;height:20pt;z-index:2523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CLF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449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7048500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" name="Rectangle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2" o:spid="_x0000_s1309" style="position:absolute;margin-left:422pt;margin-top:555pt;width:130pt;height:20pt;z-index:25239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+FO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5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Rectangle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Percento spolufinancovania zo zdrojov EÚ a ŠR: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3" o:spid="_x0000_s1310" style="position:absolute;margin-left:42pt;margin-top:555pt;width:250pt;height:20pt;z-index:25239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Fz4tAIAALQ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Percento spolufinancovania zo zdrojov EÚ a ŠR: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6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6" name="Line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F4C1EF" id="Line 704" o:spid="_x0000_s1026" style="position:absolute;z-index:25239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adB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42Q&#10;xC1otOOSoVmS+e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BPVp0E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7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5" name="Line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B9C6AC" id="Line 705" o:spid="_x0000_s1026" style="position:absolute;z-index:25239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geuFwIAACs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JqmB64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8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4" name="Rectangle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74A597" id="Rectangle 706" o:spid="_x0000_s1026" style="position:absolute;margin-left:42pt;margin-top:575pt;width:510pt;height:20pt;z-index:25239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PzhqgIAAKU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961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7302500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" name="Rectangl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7" o:spid="_x0000_s1311" style="position:absolute;margin-left:422pt;margin-top:575pt;width:130pt;height:20pt;z-index:25239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gSq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06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" name="Rectangle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Maximálna výška nenávratného finančného príspevku: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8" o:spid="_x0000_s1312" style="position:absolute;margin-left:42pt;margin-top:575pt;width:250pt;height:20pt;z-index:25240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fO5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Maximálna výška nenávratného finančného príspevku: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1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" name="Line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5763C" id="Line 709" o:spid="_x0000_s1026" style="position:absolute;z-index:25240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Mfq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0ZI&#10;4hY02nHJ0CxZ+O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H9Ix+o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2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" name="Line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207D99" id="Line 710" o:spid="_x0000_s1026" style="position:absolute;z-index:2524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3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" name="Rectangle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C0F069" id="Rectangle 711" o:spid="_x0000_s1026" style="position:absolute;margin-left:42pt;margin-top:595pt;width:510pt;height:20pt;z-index:25240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9MtqQIAAKQ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473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7556500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" name="Rectangle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2" o:spid="_x0000_s1313" style="position:absolute;margin-left:422pt;margin-top:595pt;width:130pt;height:20pt;z-index:25240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5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Rectangle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spolufinancovania z vlastných zdrojov prijímateľa: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3" o:spid="_x0000_s1314" style="position:absolute;margin-left:42pt;margin-top:595pt;width:250pt;height:20pt;z-index:25240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JCvtAIAALM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spolufinancovania z vlastných zdrojov prijímateľa: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6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6" name="Line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DD8F85" id="Line 714" o:spid="_x0000_s1026" style="position:absolute;z-index:2524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KgO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78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7810500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" name="Line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BB4114" id="Line 715" o:spid="_x0000_s1026" style="position:absolute;z-index:25240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15pt" to="552pt,6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wjhFwIAACo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9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Rectangl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820562" id="Rectangle 716" o:spid="_x0000_s1026" style="position:absolute;margin-left:42pt;margin-top:780pt;width:125pt;height:20pt;z-index:25240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/3qwIAAKQ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5ynP96sCAACk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41088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717" name="Obrázok 7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190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" name="Rectangle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8" o:spid="_x0000_s1315" style="position:absolute;margin-left:533pt;margin-top:780pt;width:20pt;height:10pt;z-index:25241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kLKsQIAAK4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wc5CyrECAACu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292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" name="Rectangle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9" o:spid="_x0000_s1316" style="position:absolute;margin-left:513pt;margin-top:780pt;width:20pt;height:10pt;z-index:25241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395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Rectangle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0" o:spid="_x0000_s1317" style="position:absolute;margin-left:167pt;margin-top:780pt;width:205pt;height:10pt;z-index:25241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pglsAIAAK8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974463">
      <w:pgSz w:w="11900" w:h="16840"/>
      <w:pgMar w:top="840" w:right="840" w:bottom="840" w:left="8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KO ">
    <w15:presenceInfo w15:providerId="None" w15:userId="CKO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trackRevisions/>
  <w:defaultTabStop w:val="8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28"/>
    <w:rsid w:val="00062E95"/>
    <w:rsid w:val="00115ADF"/>
    <w:rsid w:val="001E1980"/>
    <w:rsid w:val="00215158"/>
    <w:rsid w:val="0035532B"/>
    <w:rsid w:val="004C0AF4"/>
    <w:rsid w:val="00551C82"/>
    <w:rsid w:val="006B6DB5"/>
    <w:rsid w:val="00796472"/>
    <w:rsid w:val="007C3538"/>
    <w:rsid w:val="007F6EFF"/>
    <w:rsid w:val="00974463"/>
    <w:rsid w:val="009A2A75"/>
    <w:rsid w:val="00A4101E"/>
    <w:rsid w:val="00A5381B"/>
    <w:rsid w:val="00BD0E29"/>
    <w:rsid w:val="00C540C2"/>
    <w:rsid w:val="00D55907"/>
    <w:rsid w:val="00E01EC6"/>
    <w:rsid w:val="00E45F28"/>
    <w:rsid w:val="00E836EF"/>
    <w:rsid w:val="00EC68D3"/>
    <w:rsid w:val="00F72A2F"/>
    <w:rsid w:val="00F9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9D52253-6CF3-428D-897C-55F6A2A0B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01E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microsoft.com/office/2011/relationships/people" Target="people.xml"/><Relationship Id="rId5" Type="http://schemas.openxmlformats.org/officeDocument/2006/relationships/image" Target="cid:image002.jpg@01D69D65.D4BFDDD0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 Varsanyi</dc:creator>
  <cp:lastModifiedBy>CKO </cp:lastModifiedBy>
  <cp:revision>5</cp:revision>
  <dcterms:created xsi:type="dcterms:W3CDTF">2017-11-16T13:05:00Z</dcterms:created>
  <dcterms:modified xsi:type="dcterms:W3CDTF">2020-10-08T09:40:00Z</dcterms:modified>
</cp:coreProperties>
</file>